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986"/>
      </w:tblGrid>
      <w:tr w:rsidR="00B91070" w:rsidRPr="007C6B5B" w:rsidTr="005334DB">
        <w:trPr>
          <w:jc w:val="center"/>
          <w:ins w:id="0" w:author="常华" w:date="2021-08-25T10:56:00Z"/>
        </w:trPr>
        <w:tc>
          <w:tcPr>
            <w:tcW w:w="8986" w:type="dxa"/>
            <w:shd w:val="clear" w:color="auto" w:fill="auto"/>
            <w:vAlign w:val="center"/>
          </w:tcPr>
          <w:p w:rsidR="00B91070" w:rsidRPr="007C6B5B" w:rsidRDefault="006652EE" w:rsidP="00A1457A">
            <w:pPr>
              <w:snapToGrid w:val="0"/>
              <w:jc w:val="distribute"/>
              <w:rPr>
                <w:ins w:id="1" w:author="常华" w:date="2021-08-25T10:56:00Z"/>
                <w:w w:val="80"/>
                <w:sz w:val="112"/>
                <w:szCs w:val="112"/>
              </w:rPr>
            </w:pPr>
            <w:ins w:id="2" w:author="常华" w:date="2021-08-25T10:56:00Z">
              <w:r>
                <w:rPr>
                  <w:noProof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-107315</wp:posOffset>
                        </wp:positionH>
                        <wp:positionV relativeFrom="paragraph">
                          <wp:posOffset>1070610</wp:posOffset>
                        </wp:positionV>
                        <wp:extent cx="5760085" cy="0"/>
                        <wp:effectExtent l="35560" t="32385" r="33655" b="34290"/>
                        <wp:wrapNone/>
                        <wp:docPr id="2" name="Line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57600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7150" cmpd="thickThin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w14:anchorId="797C913C"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5pt,84.3pt" to="445.1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" strokecolor="red" strokeweight="4.5pt">
                        <v:stroke linestyle="thickThin"/>
                      </v:line>
                    </w:pict>
                  </mc:Fallback>
                </mc:AlternateContent>
              </w:r>
              <w:r w:rsidR="00B91070" w:rsidRPr="007C6B5B">
                <w:rPr>
                  <w:rFonts w:eastAsia="方正小标宋简体" w:hint="eastAsia"/>
                  <w:color w:val="FF0000"/>
                  <w:w w:val="80"/>
                  <w:sz w:val="112"/>
                  <w:szCs w:val="112"/>
                </w:rPr>
                <w:t>湖南省教育厅</w:t>
              </w:r>
            </w:ins>
          </w:p>
        </w:tc>
      </w:tr>
    </w:tbl>
    <w:p w:rsidR="00B91070" w:rsidRPr="00B91070" w:rsidRDefault="006652EE" w:rsidP="00B812DE">
      <w:pPr>
        <w:rPr>
          <w:ins w:id="3" w:author="常华" w:date="2021-08-25T10:56:00Z"/>
          <w:rFonts w:ascii="Times New Roman" w:eastAsia="仿宋_GB2312" w:hAnsi="Times New Roman" w:cs="Times New Roman"/>
          <w:sz w:val="32"/>
          <w:szCs w:val="32"/>
          <w:rPrChange w:id="4" w:author="常华" w:date="2021-08-25T10:58:00Z">
            <w:rPr>
              <w:ins w:id="5" w:author="常华" w:date="2021-08-25T10:56:00Z"/>
            </w:rPr>
          </w:rPrChange>
        </w:rPr>
      </w:pPr>
      <w:ins w:id="6" w:author="常华" w:date="2021-08-25T10:56:00Z">
        <w:r w:rsidRPr="00A0272C">
          <w:rPr>
            <w:rFonts w:ascii="Times New Roman" w:eastAsia="仿宋_GB2312" w:hAnsi="Times New Roman" w:cs="Times New Roman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7552055</wp:posOffset>
                  </wp:positionV>
                  <wp:extent cx="5760085" cy="0"/>
                  <wp:effectExtent l="35560" t="36830" r="33655" b="29845"/>
                  <wp:wrapNone/>
                  <wp:docPr id="1" name="Lin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60085" cy="0"/>
                          </a:xfrm>
                          <a:prstGeom prst="line">
                            <a:avLst/>
                          </a:prstGeom>
                          <a:noFill/>
                          <a:ln w="57150" cmpd="thinThick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83D7008" id="Line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94.65pt" to="454.85pt,5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" strokecolor="red" strokeweight="4.5pt">
                  <v:stroke linestyle="thinThick"/>
                </v:line>
              </w:pict>
            </mc:Fallback>
          </mc:AlternateContent>
        </w:r>
      </w:ins>
    </w:p>
    <w:p w:rsidR="00B91070" w:rsidRDefault="00B91070">
      <w:pPr>
        <w:spacing w:line="600" w:lineRule="exact"/>
        <w:jc w:val="right"/>
        <w:rPr>
          <w:ins w:id="7" w:author="常华" w:date="2021-08-25T10:57:00Z"/>
          <w:rFonts w:ascii="Times New Roman" w:eastAsia="仿宋_GB2312" w:hAnsi="Times New Roman" w:cs="Times New Roman"/>
          <w:sz w:val="32"/>
          <w:szCs w:val="32"/>
        </w:rPr>
        <w:pPrChange w:id="8" w:author="常华" w:date="2021-08-25T10:58:00Z">
          <w:pPr>
            <w:jc w:val="center"/>
          </w:pPr>
        </w:pPrChange>
      </w:pPr>
      <w:proofErr w:type="gramStart"/>
      <w:ins w:id="9" w:author="常华" w:date="2021-08-25T10:57:00Z">
        <w:r>
          <w:rPr>
            <w:rFonts w:ascii="Times New Roman" w:eastAsia="仿宋_GB2312" w:hAnsi="Times New Roman" w:cs="Times New Roman" w:hint="eastAsia"/>
            <w:sz w:val="32"/>
            <w:szCs w:val="32"/>
          </w:rPr>
          <w:t>湘</w:t>
        </w:r>
        <w:r>
          <w:rPr>
            <w:rFonts w:ascii="Times New Roman" w:eastAsia="仿宋_GB2312" w:hAnsi="Times New Roman" w:cs="Times New Roman"/>
            <w:sz w:val="32"/>
            <w:szCs w:val="32"/>
          </w:rPr>
          <w:t>教通</w:t>
        </w:r>
        <w:proofErr w:type="gramEnd"/>
        <w:r w:rsidRPr="00B91070">
          <w:rPr>
            <w:rFonts w:ascii="Times New Roman" w:eastAsia="仿宋_GB2312" w:hAnsi="Times New Roman" w:cs="Times New Roman" w:hint="eastAsia"/>
            <w:sz w:val="32"/>
            <w:szCs w:val="32"/>
            <w:rPrChange w:id="10" w:author="常华" w:date="2021-08-25T10:58:00Z"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rPrChange>
          </w:rPr>
          <w:t>〔</w:t>
        </w:r>
        <w:r w:rsidRPr="00B91070">
          <w:rPr>
            <w:rFonts w:ascii="Times New Roman" w:eastAsia="仿宋_GB2312" w:hAnsi="Times New Roman" w:cs="Times New Roman"/>
            <w:sz w:val="32"/>
            <w:szCs w:val="32"/>
            <w:rPrChange w:id="11" w:author="常华" w:date="2021-08-25T10:58:00Z">
              <w:rPr>
                <w:rFonts w:ascii="仿宋_GB2312" w:eastAsia="仿宋_GB2312" w:hAnsi="Times New Roman" w:cs="Times New Roman"/>
                <w:sz w:val="32"/>
                <w:szCs w:val="32"/>
              </w:rPr>
            </w:rPrChange>
          </w:rPr>
          <w:t>2021</w:t>
        </w:r>
        <w:r w:rsidRPr="00B91070">
          <w:rPr>
            <w:rFonts w:ascii="Times New Roman" w:eastAsia="仿宋_GB2312" w:hAnsi="Times New Roman" w:cs="Times New Roman" w:hint="eastAsia"/>
            <w:sz w:val="32"/>
            <w:szCs w:val="32"/>
            <w:rPrChange w:id="12" w:author="常华" w:date="2021-08-25T10:58:00Z"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rPrChange>
          </w:rPr>
          <w:t>〕</w:t>
        </w:r>
      </w:ins>
      <w:ins w:id="13" w:author="常华" w:date="2021-08-25T10:58:00Z">
        <w:r w:rsidRPr="00B91070">
          <w:rPr>
            <w:rFonts w:ascii="Times New Roman" w:eastAsia="仿宋_GB2312" w:hAnsi="Times New Roman" w:cs="Times New Roman"/>
            <w:sz w:val="32"/>
            <w:szCs w:val="32"/>
            <w:rPrChange w:id="14" w:author="常华" w:date="2021-08-25T10:58:00Z">
              <w:rPr>
                <w:rFonts w:ascii="仿宋_GB2312" w:eastAsia="仿宋_GB2312" w:hAnsi="Times New Roman" w:cs="Times New Roman"/>
                <w:sz w:val="32"/>
                <w:szCs w:val="32"/>
              </w:rPr>
            </w:rPrChange>
          </w:rPr>
          <w:t>233</w:t>
        </w:r>
        <w:r w:rsidRPr="00B91070">
          <w:rPr>
            <w:rFonts w:ascii="Times New Roman" w:eastAsia="仿宋_GB2312" w:hAnsi="Times New Roman" w:cs="Times New Roman" w:hint="eastAsia"/>
            <w:sz w:val="32"/>
            <w:szCs w:val="32"/>
            <w:rPrChange w:id="15" w:author="常华" w:date="2021-08-25T10:58:00Z"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rPrChange>
          </w:rPr>
          <w:t>号</w:t>
        </w:r>
      </w:ins>
    </w:p>
    <w:p w:rsidR="00B91070" w:rsidRPr="00B91070" w:rsidRDefault="00B91070">
      <w:pPr>
        <w:spacing w:line="600" w:lineRule="exact"/>
        <w:rPr>
          <w:ins w:id="16" w:author="常华" w:date="2021-08-25T10:57:00Z"/>
          <w:rFonts w:ascii="Times New Roman" w:eastAsia="仿宋_GB2312" w:hAnsi="Times New Roman" w:cs="Times New Roman"/>
          <w:sz w:val="32"/>
          <w:szCs w:val="32"/>
          <w:rPrChange w:id="17" w:author="常华" w:date="2021-08-25T10:57:00Z">
            <w:rPr>
              <w:ins w:id="18" w:author="常华" w:date="2021-08-25T10:57:00Z"/>
              <w:rFonts w:ascii="方正小标宋简体" w:eastAsia="方正小标宋简体" w:hAnsi="Times New Roman" w:cs="Times New Roman"/>
              <w:sz w:val="44"/>
              <w:szCs w:val="44"/>
            </w:rPr>
          </w:rPrChange>
        </w:rPr>
        <w:pPrChange w:id="19" w:author="常华" w:date="2021-08-25T10:57:00Z">
          <w:pPr>
            <w:jc w:val="center"/>
          </w:pPr>
        </w:pPrChange>
      </w:pPr>
    </w:p>
    <w:p w:rsidR="0096680D" w:rsidRPr="00B91070" w:rsidRDefault="00FC66D1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  <w:rPrChange w:id="20" w:author="常华" w:date="2021-08-25T10:56:00Z">
            <w:rPr>
              <w:rFonts w:ascii="方正小标宋_GBK" w:eastAsia="方正小标宋_GBK"/>
              <w:b/>
              <w:sz w:val="36"/>
              <w:szCs w:val="36"/>
            </w:rPr>
          </w:rPrChange>
        </w:rPr>
        <w:pPrChange w:id="21" w:author="常华" w:date="2021-08-25T10:55:00Z">
          <w:pPr>
            <w:jc w:val="center"/>
          </w:pPr>
        </w:pPrChange>
      </w:pPr>
      <w:r w:rsidRPr="00B91070">
        <w:rPr>
          <w:rFonts w:ascii="方正小标宋简体" w:eastAsia="方正小标宋简体" w:hAnsi="Times New Roman" w:cs="Times New Roman" w:hint="eastAsia"/>
          <w:sz w:val="44"/>
          <w:szCs w:val="44"/>
          <w:rPrChange w:id="22" w:author="常华" w:date="2021-08-25T10:56:00Z">
            <w:rPr>
              <w:rFonts w:ascii="方正小标宋_GBK" w:eastAsia="方正小标宋_GBK" w:hint="eastAsia"/>
              <w:b/>
              <w:sz w:val="36"/>
              <w:szCs w:val="36"/>
            </w:rPr>
          </w:rPrChange>
        </w:rPr>
        <w:t>关于推荐高校</w:t>
      </w:r>
      <w:r w:rsidR="0096680D" w:rsidRPr="00B91070">
        <w:rPr>
          <w:rFonts w:ascii="方正小标宋简体" w:eastAsia="方正小标宋简体" w:hAnsi="Times New Roman" w:cs="Times New Roman" w:hint="eastAsia"/>
          <w:sz w:val="44"/>
          <w:szCs w:val="44"/>
          <w:rPrChange w:id="23" w:author="常华" w:date="2021-08-25T10:56:00Z">
            <w:rPr>
              <w:rFonts w:ascii="方正小标宋_GBK" w:eastAsia="方正小标宋_GBK" w:hint="eastAsia"/>
              <w:b/>
              <w:sz w:val="36"/>
              <w:szCs w:val="36"/>
            </w:rPr>
          </w:rPrChange>
        </w:rPr>
        <w:t>科研领域</w:t>
      </w:r>
    </w:p>
    <w:p w:rsidR="00FC66D1" w:rsidRPr="00B91070" w:rsidRDefault="00FC66D1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  <w:rPrChange w:id="24" w:author="常华" w:date="2021-08-25T10:56:00Z">
            <w:rPr>
              <w:rFonts w:ascii="方正小标宋_GBK" w:eastAsia="方正小标宋_GBK"/>
              <w:b/>
              <w:sz w:val="36"/>
              <w:szCs w:val="36"/>
            </w:rPr>
          </w:rPrChange>
        </w:rPr>
        <w:pPrChange w:id="25" w:author="常华" w:date="2021-08-25T10:55:00Z">
          <w:pPr>
            <w:jc w:val="center"/>
          </w:pPr>
        </w:pPrChange>
      </w:pPr>
      <w:r w:rsidRPr="00B91070">
        <w:rPr>
          <w:rFonts w:ascii="方正小标宋简体" w:eastAsia="方正小标宋简体" w:hAnsi="Times New Roman" w:cs="Times New Roman" w:hint="eastAsia"/>
          <w:sz w:val="44"/>
          <w:szCs w:val="44"/>
          <w:rPrChange w:id="26" w:author="常华" w:date="2021-08-25T10:56:00Z">
            <w:rPr>
              <w:rFonts w:ascii="方正小标宋_GBK" w:eastAsia="方正小标宋_GBK" w:hint="eastAsia"/>
              <w:b/>
              <w:sz w:val="36"/>
              <w:szCs w:val="36"/>
            </w:rPr>
          </w:rPrChange>
        </w:rPr>
        <w:t>咨询评审专家库入库人选的通知</w:t>
      </w:r>
    </w:p>
    <w:p w:rsidR="00FC66D1" w:rsidRPr="00B91070" w:rsidRDefault="00FC66D1">
      <w:pPr>
        <w:spacing w:line="600" w:lineRule="exact"/>
        <w:rPr>
          <w:rFonts w:ascii="Times New Roman" w:eastAsia="仿宋_GB2312" w:hAnsi="Times New Roman" w:cs="Times New Roman"/>
          <w:sz w:val="32"/>
          <w:szCs w:val="32"/>
          <w:rPrChange w:id="27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28" w:author="常华" w:date="2021-08-25T10:55:00Z">
          <w:pPr/>
        </w:pPrChange>
      </w:pPr>
    </w:p>
    <w:p w:rsidR="00FC66D1" w:rsidRPr="00B91070" w:rsidRDefault="00FC66D1">
      <w:pPr>
        <w:spacing w:line="600" w:lineRule="exact"/>
        <w:rPr>
          <w:rFonts w:ascii="Times New Roman" w:eastAsia="仿宋_GB2312" w:hAnsi="Times New Roman" w:cs="Times New Roman"/>
          <w:sz w:val="32"/>
          <w:szCs w:val="32"/>
          <w:rPrChange w:id="29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30" w:author="常华" w:date="2021-08-25T10:55:00Z">
          <w:pPr/>
        </w:pPrChange>
      </w:pP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3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各普通高校：</w:t>
      </w:r>
    </w:p>
    <w:p w:rsidR="00954D57" w:rsidRPr="00B91070" w:rsidRDefault="00FC66D1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32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33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34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为进一步规范</w:t>
      </w:r>
      <w:r w:rsidR="00954D57" w:rsidRPr="00B91070">
        <w:rPr>
          <w:rFonts w:ascii="Times New Roman" w:eastAsia="仿宋_GB2312" w:hAnsi="Times New Roman" w:cs="Times New Roman" w:hint="eastAsia"/>
          <w:sz w:val="32"/>
          <w:szCs w:val="32"/>
          <w:rPrChange w:id="3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我省高校科技发展战</w:t>
      </w:r>
      <w:r w:rsidR="0096680D" w:rsidRPr="00B91070">
        <w:rPr>
          <w:rFonts w:ascii="Times New Roman" w:eastAsia="仿宋_GB2312" w:hAnsi="Times New Roman" w:cs="Times New Roman" w:hint="eastAsia"/>
          <w:sz w:val="32"/>
          <w:szCs w:val="32"/>
          <w:rPrChange w:id="36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略规划、政策咨询、科研项目评审、科研平台评估和人才团队建设等科研</w:t>
      </w:r>
      <w:r w:rsidR="00954D57" w:rsidRPr="00B91070">
        <w:rPr>
          <w:rFonts w:ascii="Times New Roman" w:eastAsia="仿宋_GB2312" w:hAnsi="Times New Roman" w:cs="Times New Roman" w:hint="eastAsia"/>
          <w:sz w:val="32"/>
          <w:szCs w:val="32"/>
          <w:rPrChange w:id="37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管理工作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38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，不断促进提升高校科研创新能力</w:t>
      </w:r>
      <w:r w:rsidR="00954D57" w:rsidRPr="00B91070">
        <w:rPr>
          <w:rFonts w:ascii="Times New Roman" w:eastAsia="仿宋_GB2312" w:hAnsi="Times New Roman" w:cs="Times New Roman" w:hint="eastAsia"/>
          <w:sz w:val="32"/>
          <w:szCs w:val="32"/>
          <w:rPrChange w:id="39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，我厅决定</w:t>
      </w:r>
      <w:r w:rsidR="0096680D" w:rsidRPr="00B91070">
        <w:rPr>
          <w:rFonts w:ascii="Times New Roman" w:eastAsia="仿宋_GB2312" w:hAnsi="Times New Roman" w:cs="Times New Roman" w:hint="eastAsia"/>
          <w:sz w:val="32"/>
          <w:szCs w:val="32"/>
          <w:rPrChange w:id="40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完善更新科研领域</w:t>
      </w:r>
      <w:r w:rsidR="00954D57" w:rsidRPr="00B91070">
        <w:rPr>
          <w:rFonts w:ascii="Times New Roman" w:eastAsia="仿宋_GB2312" w:hAnsi="Times New Roman" w:cs="Times New Roman" w:hint="eastAsia"/>
          <w:sz w:val="32"/>
          <w:szCs w:val="32"/>
          <w:rPrChange w:id="4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咨询评审专家库，现将专家推荐有关事项通知如下：</w:t>
      </w:r>
    </w:p>
    <w:p w:rsidR="00FC66D1" w:rsidRPr="00A0272C" w:rsidRDefault="00274325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  <w:pPrChange w:id="42" w:author="常华" w:date="2021-08-25T10:55:00Z">
          <w:pPr>
            <w:ind w:firstLineChars="200" w:firstLine="640"/>
          </w:pPr>
        </w:pPrChange>
      </w:pPr>
      <w:r w:rsidRPr="00A0272C">
        <w:rPr>
          <w:rFonts w:ascii="黑体" w:eastAsia="黑体" w:hAnsi="黑体" w:cs="Times New Roman" w:hint="eastAsia"/>
          <w:sz w:val="32"/>
          <w:szCs w:val="32"/>
        </w:rPr>
        <w:t>一、专家</w:t>
      </w:r>
      <w:r w:rsidR="00DB39EF" w:rsidRPr="00A0272C">
        <w:rPr>
          <w:rFonts w:ascii="黑体" w:eastAsia="黑体" w:hAnsi="黑体" w:cs="Times New Roman" w:hint="eastAsia"/>
          <w:sz w:val="32"/>
          <w:szCs w:val="32"/>
        </w:rPr>
        <w:t>入库条件</w:t>
      </w:r>
    </w:p>
    <w:p w:rsidR="00274325" w:rsidRPr="00B91070" w:rsidRDefault="00274325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43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44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4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各高校可遴选推荐本单位或其他事业单位、企业、省外高校的专家，不得推荐其他省内高校专家。专家推荐</w:t>
      </w:r>
      <w:r w:rsidR="00B07C74" w:rsidRPr="00B91070">
        <w:rPr>
          <w:rFonts w:ascii="Times New Roman" w:eastAsia="仿宋_GB2312" w:hAnsi="Times New Roman" w:cs="Times New Roman" w:hint="eastAsia"/>
          <w:sz w:val="32"/>
          <w:szCs w:val="32"/>
          <w:rPrChange w:id="46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面向全部学科门类，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47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不限</w:t>
      </w:r>
      <w:r w:rsidR="00B07C74" w:rsidRPr="00B91070">
        <w:rPr>
          <w:rFonts w:ascii="Times New Roman" w:eastAsia="仿宋_GB2312" w:hAnsi="Times New Roman" w:cs="Times New Roman" w:hint="eastAsia"/>
          <w:sz w:val="32"/>
          <w:szCs w:val="32"/>
          <w:rPrChange w:id="48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名额</w:t>
      </w:r>
      <w:r w:rsidR="00374EB9" w:rsidRPr="00B91070">
        <w:rPr>
          <w:rFonts w:ascii="Times New Roman" w:eastAsia="仿宋_GB2312" w:hAnsi="Times New Roman" w:cs="Times New Roman" w:hint="eastAsia"/>
          <w:sz w:val="32"/>
          <w:szCs w:val="32"/>
          <w:rPrChange w:id="49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。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50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遴选推荐专家应符合</w:t>
      </w:r>
      <w:r w:rsidR="00374EB9" w:rsidRPr="00B91070">
        <w:rPr>
          <w:rFonts w:ascii="Times New Roman" w:eastAsia="仿宋_GB2312" w:hAnsi="Times New Roman" w:cs="Times New Roman" w:hint="eastAsia"/>
          <w:sz w:val="32"/>
          <w:szCs w:val="32"/>
          <w:rPrChange w:id="5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以下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52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条件：</w:t>
      </w:r>
    </w:p>
    <w:p w:rsidR="00374EB9" w:rsidRPr="00B91070" w:rsidRDefault="00374EB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53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54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/>
          <w:sz w:val="32"/>
          <w:szCs w:val="32"/>
          <w:rPrChange w:id="55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1.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56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德才兼备，信誉良好，无学术不端行为记录，能客观、公平、公正完成相关评审工作。</w:t>
      </w:r>
    </w:p>
    <w:p w:rsidR="00374EB9" w:rsidRPr="00B91070" w:rsidRDefault="00374EB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57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58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/>
          <w:sz w:val="32"/>
          <w:szCs w:val="32"/>
          <w:rPrChange w:id="59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2.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60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具有较高的专业水平和学术影响力，熟悉国内外相关领域的最新发展动态，</w:t>
      </w:r>
      <w:r w:rsidR="004B78F7" w:rsidRPr="00B91070">
        <w:rPr>
          <w:rFonts w:ascii="Times New Roman" w:eastAsia="仿宋_GB2312" w:hAnsi="Times New Roman" w:cs="Times New Roman" w:hint="eastAsia"/>
          <w:sz w:val="32"/>
          <w:szCs w:val="32"/>
          <w:rPrChange w:id="6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在本学科专业有突出成就或较大贡献，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62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代表学科专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63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lastRenderedPageBreak/>
        <w:t>业发展方向并处于领先地位，或承担过</w:t>
      </w:r>
      <w:r w:rsidR="004B78F7" w:rsidRPr="00B91070">
        <w:rPr>
          <w:rFonts w:ascii="Times New Roman" w:eastAsia="仿宋_GB2312" w:hAnsi="Times New Roman" w:cs="Times New Roman" w:hint="eastAsia"/>
          <w:sz w:val="32"/>
          <w:szCs w:val="32"/>
          <w:rPrChange w:id="64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省部级以上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6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重要学术、实践价值的科研项目。</w:t>
      </w:r>
    </w:p>
    <w:p w:rsidR="00274325" w:rsidRPr="00B91070" w:rsidRDefault="00374EB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66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67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/>
          <w:sz w:val="32"/>
          <w:szCs w:val="32"/>
          <w:rPrChange w:id="68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3.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69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具有副高级及以上专业技术职称，或者现任正处</w:t>
      </w:r>
      <w:r w:rsidR="00206C5A" w:rsidRPr="00B91070">
        <w:rPr>
          <w:rFonts w:ascii="Times New Roman" w:eastAsia="仿宋_GB2312" w:hAnsi="Times New Roman" w:cs="Times New Roman" w:hint="eastAsia"/>
          <w:sz w:val="32"/>
          <w:szCs w:val="32"/>
          <w:rPrChange w:id="70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长及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7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以上职务的科技管理人员</w:t>
      </w:r>
      <w:r w:rsidR="004B78F7" w:rsidRPr="00B91070">
        <w:rPr>
          <w:rFonts w:ascii="Times New Roman" w:eastAsia="仿宋_GB2312" w:hAnsi="Times New Roman" w:cs="Times New Roman" w:hint="eastAsia"/>
          <w:sz w:val="32"/>
          <w:szCs w:val="32"/>
          <w:rPrChange w:id="72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，年龄原则上不超过</w:t>
      </w:r>
      <w:r w:rsidR="0096680D" w:rsidRPr="00B91070">
        <w:rPr>
          <w:rFonts w:ascii="Times New Roman" w:eastAsia="仿宋_GB2312" w:hAnsi="Times New Roman" w:cs="Times New Roman"/>
          <w:sz w:val="32"/>
          <w:szCs w:val="32"/>
          <w:rPrChange w:id="73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65</w:t>
      </w:r>
      <w:r w:rsidR="004B78F7" w:rsidRPr="00B91070">
        <w:rPr>
          <w:rFonts w:ascii="Times New Roman" w:eastAsia="仿宋_GB2312" w:hAnsi="Times New Roman" w:cs="Times New Roman" w:hint="eastAsia"/>
          <w:sz w:val="32"/>
          <w:szCs w:val="32"/>
          <w:rPrChange w:id="74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周岁（院士不限年龄），身体健康，有时间和精力参与咨询、评审和评估等工作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7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。</w:t>
      </w:r>
    </w:p>
    <w:p w:rsidR="00274325" w:rsidRPr="00A0272C" w:rsidRDefault="004B78F7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  <w:pPrChange w:id="76" w:author="常华" w:date="2021-08-25T10:55:00Z">
          <w:pPr>
            <w:ind w:firstLineChars="200" w:firstLine="640"/>
          </w:pPr>
        </w:pPrChange>
      </w:pPr>
      <w:r w:rsidRPr="00A0272C">
        <w:rPr>
          <w:rFonts w:ascii="黑体" w:eastAsia="黑体" w:hAnsi="黑体" w:cs="Times New Roman" w:hint="eastAsia"/>
          <w:sz w:val="32"/>
          <w:szCs w:val="32"/>
        </w:rPr>
        <w:t>二、推荐流程</w:t>
      </w:r>
    </w:p>
    <w:p w:rsidR="004B78F7" w:rsidRPr="00B91070" w:rsidRDefault="004B78F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77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78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79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专家征集工作以学校为单位进行组织。各高校推荐前，须征得专家本人同意。</w:t>
      </w:r>
    </w:p>
    <w:p w:rsidR="004B78F7" w:rsidRPr="00B91070" w:rsidRDefault="004B78F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80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81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/>
          <w:sz w:val="32"/>
          <w:szCs w:val="32"/>
          <w:rPrChange w:id="82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1.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83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个人申请。申请人或被推荐人填写《湖南省高校科学研究项目咨询评审专家申请表》（附件</w:t>
      </w:r>
      <w:r w:rsidRPr="00B91070">
        <w:rPr>
          <w:rFonts w:ascii="Times New Roman" w:eastAsia="仿宋_GB2312" w:hAnsi="Times New Roman" w:cs="Times New Roman"/>
          <w:sz w:val="32"/>
          <w:szCs w:val="32"/>
          <w:rPrChange w:id="84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1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8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），报所在学校</w:t>
      </w:r>
      <w:r w:rsidR="0096680D" w:rsidRPr="00B91070">
        <w:rPr>
          <w:rFonts w:ascii="Times New Roman" w:eastAsia="仿宋_GB2312" w:hAnsi="Times New Roman" w:cs="Times New Roman" w:hint="eastAsia"/>
          <w:sz w:val="32"/>
          <w:szCs w:val="32"/>
          <w:rPrChange w:id="86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科研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87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主管部门。</w:t>
      </w:r>
    </w:p>
    <w:p w:rsidR="004B78F7" w:rsidRPr="00B91070" w:rsidRDefault="00DB39E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88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89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/>
          <w:sz w:val="32"/>
          <w:szCs w:val="32"/>
          <w:rPrChange w:id="90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2.</w:t>
      </w:r>
      <w:r w:rsidR="004B78F7" w:rsidRPr="00B91070">
        <w:rPr>
          <w:rFonts w:ascii="Times New Roman" w:eastAsia="仿宋_GB2312" w:hAnsi="Times New Roman" w:cs="Times New Roman" w:hint="eastAsia"/>
          <w:sz w:val="32"/>
          <w:szCs w:val="32"/>
          <w:rPrChange w:id="9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学校审核。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92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学校</w:t>
      </w:r>
      <w:r w:rsidR="0096680D" w:rsidRPr="00B91070">
        <w:rPr>
          <w:rFonts w:ascii="Times New Roman" w:eastAsia="仿宋_GB2312" w:hAnsi="Times New Roman" w:cs="Times New Roman" w:hint="eastAsia"/>
          <w:sz w:val="32"/>
          <w:szCs w:val="32"/>
          <w:rPrChange w:id="93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科研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94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主管部门对申请材料的真实性和准确性进行审核，并签署推荐意见</w:t>
      </w:r>
      <w:r w:rsidR="0096680D" w:rsidRPr="00B91070">
        <w:rPr>
          <w:rFonts w:ascii="Times New Roman" w:eastAsia="仿宋_GB2312" w:hAnsi="Times New Roman" w:cs="Times New Roman" w:hint="eastAsia"/>
          <w:sz w:val="32"/>
          <w:szCs w:val="32"/>
          <w:rPrChange w:id="9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；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96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填写《湖南省高校科学研究项目咨询评审专家推荐汇总表》（附件</w:t>
      </w:r>
      <w:r w:rsidRPr="00B91070">
        <w:rPr>
          <w:rFonts w:ascii="Times New Roman" w:eastAsia="仿宋_GB2312" w:hAnsi="Times New Roman" w:cs="Times New Roman"/>
          <w:sz w:val="32"/>
          <w:szCs w:val="32"/>
          <w:rPrChange w:id="97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2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98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）</w:t>
      </w:r>
      <w:r w:rsidR="0096680D" w:rsidRPr="00B91070">
        <w:rPr>
          <w:rFonts w:ascii="Times New Roman" w:eastAsia="仿宋_GB2312" w:hAnsi="Times New Roman" w:cs="Times New Roman" w:hint="eastAsia"/>
          <w:sz w:val="32"/>
          <w:szCs w:val="32"/>
          <w:rPrChange w:id="99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，报学校审核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00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。</w:t>
      </w:r>
    </w:p>
    <w:p w:rsidR="00274325" w:rsidRPr="00B91070" w:rsidRDefault="00DB39E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101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02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/>
          <w:sz w:val="32"/>
          <w:szCs w:val="32"/>
          <w:rPrChange w:id="103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3.</w:t>
      </w:r>
      <w:r w:rsidR="004B78F7" w:rsidRPr="00B91070">
        <w:rPr>
          <w:rFonts w:ascii="Times New Roman" w:eastAsia="仿宋_GB2312" w:hAnsi="Times New Roman" w:cs="Times New Roman" w:hint="eastAsia"/>
          <w:sz w:val="32"/>
          <w:szCs w:val="32"/>
          <w:rPrChange w:id="104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复核确认。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0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省教育厅根据入库专家条件，对各高校推荐上来的专家进行复核，将符合条件的专家录入专家库。</w:t>
      </w:r>
    </w:p>
    <w:p w:rsidR="00DB39EF" w:rsidRPr="00A0272C" w:rsidRDefault="00DB39EF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  <w:pPrChange w:id="106" w:author="常华" w:date="2021-08-25T10:55:00Z">
          <w:pPr>
            <w:ind w:firstLineChars="200" w:firstLine="640"/>
          </w:pPr>
        </w:pPrChange>
      </w:pPr>
      <w:r w:rsidRPr="00A0272C">
        <w:rPr>
          <w:rFonts w:ascii="黑体" w:eastAsia="黑体" w:hAnsi="黑体" w:cs="Times New Roman" w:hint="eastAsia"/>
          <w:sz w:val="32"/>
          <w:szCs w:val="32"/>
        </w:rPr>
        <w:t>三、有关要求</w:t>
      </w:r>
    </w:p>
    <w:p w:rsidR="00DB39EF" w:rsidRPr="00B91070" w:rsidRDefault="00DB39E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107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08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09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各高校要结合实际情况，加强组织领导，认真遴选符合条件的专家，保证推荐专家质量，确保专家信息真实准确。</w:t>
      </w:r>
      <w:r w:rsidRPr="00B91070">
        <w:rPr>
          <w:rFonts w:ascii="Times New Roman" w:eastAsia="仿宋_GB2312" w:hAnsi="Times New Roman" w:cs="Times New Roman"/>
          <w:sz w:val="32"/>
          <w:szCs w:val="32"/>
          <w:rPrChange w:id="110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2021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1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年</w:t>
      </w:r>
      <w:r w:rsidRPr="00B91070">
        <w:rPr>
          <w:rFonts w:ascii="Times New Roman" w:eastAsia="仿宋_GB2312" w:hAnsi="Times New Roman" w:cs="Times New Roman"/>
          <w:sz w:val="32"/>
          <w:szCs w:val="32"/>
          <w:rPrChange w:id="112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9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13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月</w:t>
      </w:r>
      <w:r w:rsidRPr="00B91070">
        <w:rPr>
          <w:rFonts w:ascii="Times New Roman" w:eastAsia="仿宋_GB2312" w:hAnsi="Times New Roman" w:cs="Times New Roman"/>
          <w:sz w:val="32"/>
          <w:szCs w:val="32"/>
          <w:rPrChange w:id="114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30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1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日前，将有关表格纸质及电子版提交省教育厅科技处。</w:t>
      </w:r>
    </w:p>
    <w:p w:rsidR="00DB39EF" w:rsidRPr="00B91070" w:rsidRDefault="00DB39E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116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17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18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联系人：张轶</w:t>
      </w:r>
      <w:r w:rsidR="00206C5A" w:rsidRPr="00B91070">
        <w:rPr>
          <w:rFonts w:ascii="Times New Roman" w:eastAsia="仿宋_GB2312" w:hAnsi="Times New Roman" w:cs="Times New Roman" w:hint="eastAsia"/>
          <w:sz w:val="32"/>
          <w:szCs w:val="32"/>
          <w:rPrChange w:id="119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；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20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联系电话</w:t>
      </w:r>
      <w:r w:rsidR="00206C5A" w:rsidRPr="00B91070">
        <w:rPr>
          <w:rFonts w:ascii="Times New Roman" w:eastAsia="仿宋_GB2312" w:hAnsi="Times New Roman" w:cs="Times New Roman"/>
          <w:sz w:val="32"/>
          <w:szCs w:val="32"/>
          <w:rPrChange w:id="121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0731</w:t>
      </w:r>
      <w:r w:rsidR="00206C5A" w:rsidRPr="00B91070">
        <w:rPr>
          <w:rFonts w:ascii="Times New Roman" w:eastAsia="仿宋_GB2312" w:hAnsi="Times New Roman" w:cs="Times New Roman" w:hint="eastAsia"/>
          <w:sz w:val="32"/>
          <w:szCs w:val="32"/>
          <w:rPrChange w:id="122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－</w:t>
      </w:r>
      <w:r w:rsidR="00206C5A" w:rsidRPr="00B91070">
        <w:rPr>
          <w:rFonts w:ascii="Times New Roman" w:eastAsia="仿宋_GB2312" w:hAnsi="Times New Roman" w:cs="Times New Roman"/>
          <w:sz w:val="32"/>
          <w:szCs w:val="32"/>
          <w:rPrChange w:id="123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84729829</w:t>
      </w:r>
      <w:r w:rsidR="00206C5A" w:rsidRPr="00B91070">
        <w:rPr>
          <w:rFonts w:ascii="Times New Roman" w:eastAsia="仿宋_GB2312" w:hAnsi="Times New Roman" w:cs="Times New Roman" w:hint="eastAsia"/>
          <w:sz w:val="32"/>
          <w:szCs w:val="32"/>
          <w:rPrChange w:id="124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；电子邮箱：</w:t>
      </w:r>
      <w:r w:rsidRPr="00B91070">
        <w:rPr>
          <w:rFonts w:ascii="Times New Roman" w:eastAsia="仿宋_GB2312" w:hAnsi="Times New Roman" w:cs="Times New Roman"/>
          <w:sz w:val="32"/>
          <w:szCs w:val="32"/>
          <w:rPrChange w:id="125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4739947@163.com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26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。</w:t>
      </w:r>
    </w:p>
    <w:p w:rsidR="0096680D" w:rsidRPr="00B91070" w:rsidRDefault="0096680D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127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28" w:author="常华" w:date="2021-08-25T10:55:00Z">
          <w:pPr>
            <w:ind w:firstLineChars="200" w:firstLine="640"/>
          </w:pPr>
        </w:pPrChange>
      </w:pPr>
    </w:p>
    <w:p w:rsidR="00FC66D1" w:rsidRPr="00B91070" w:rsidRDefault="00206C5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129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30" w:author="常华" w:date="2021-08-25T10:55:00Z">
          <w:pPr>
            <w:ind w:firstLineChars="200" w:firstLine="640"/>
          </w:pPr>
        </w:pPrChange>
      </w:pP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3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lastRenderedPageBreak/>
        <w:t>附件：</w:t>
      </w:r>
      <w:r w:rsidRPr="00B91070">
        <w:rPr>
          <w:rFonts w:ascii="Times New Roman" w:eastAsia="仿宋_GB2312" w:hAnsi="Times New Roman" w:cs="Times New Roman"/>
          <w:sz w:val="32"/>
          <w:szCs w:val="32"/>
          <w:rPrChange w:id="132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 xml:space="preserve">1. </w:t>
      </w:r>
      <w:del w:id="133" w:author="常华" w:date="2021-08-25T10:55:00Z">
        <w:r w:rsidRPr="00B91070" w:rsidDel="00B91070">
          <w:rPr>
            <w:rFonts w:ascii="Times New Roman" w:eastAsia="仿宋_GB2312" w:hAnsi="Times New Roman" w:cs="Times New Roman" w:hint="eastAsia"/>
            <w:sz w:val="32"/>
            <w:szCs w:val="32"/>
            <w:rPrChange w:id="134" w:author="常华" w:date="2021-08-25T10:55:00Z">
              <w:rPr>
                <w:rFonts w:ascii="仿宋" w:eastAsia="仿宋" w:hAnsi="仿宋" w:hint="eastAsia"/>
                <w:sz w:val="32"/>
                <w:szCs w:val="32"/>
              </w:rPr>
            </w:rPrChange>
          </w:rPr>
          <w:delText>《</w:delText>
        </w:r>
      </w:del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3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湖南省高校科学研究项目咨询评审专家申请表</w:t>
      </w:r>
      <w:del w:id="136" w:author="常华" w:date="2021-08-25T10:56:00Z">
        <w:r w:rsidRPr="00B91070" w:rsidDel="00B91070">
          <w:rPr>
            <w:rFonts w:ascii="Times New Roman" w:eastAsia="仿宋_GB2312" w:hAnsi="Times New Roman" w:cs="Times New Roman" w:hint="eastAsia"/>
            <w:sz w:val="32"/>
            <w:szCs w:val="32"/>
            <w:rPrChange w:id="137" w:author="常华" w:date="2021-08-25T10:55:00Z">
              <w:rPr>
                <w:rFonts w:ascii="仿宋" w:eastAsia="仿宋" w:hAnsi="仿宋" w:hint="eastAsia"/>
                <w:sz w:val="32"/>
                <w:szCs w:val="32"/>
              </w:rPr>
            </w:rPrChange>
          </w:rPr>
          <w:delText>》；</w:delText>
        </w:r>
      </w:del>
    </w:p>
    <w:p w:rsidR="00206C5A" w:rsidRPr="00B91070" w:rsidRDefault="00206C5A">
      <w:pPr>
        <w:spacing w:line="600" w:lineRule="exact"/>
        <w:ind w:leftChars="742" w:left="1984" w:hangingChars="133" w:hanging="426"/>
        <w:rPr>
          <w:rFonts w:ascii="Times New Roman" w:eastAsia="仿宋_GB2312" w:hAnsi="Times New Roman" w:cs="Times New Roman"/>
          <w:sz w:val="32"/>
          <w:szCs w:val="32"/>
          <w:rPrChange w:id="138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39" w:author="常华" w:date="2021-08-25T10:56:00Z">
          <w:pPr>
            <w:ind w:firstLineChars="200" w:firstLine="640"/>
          </w:pPr>
        </w:pPrChange>
      </w:pPr>
      <w:del w:id="140" w:author="常华" w:date="2021-08-25T10:56:00Z">
        <w:r w:rsidRPr="00B91070" w:rsidDel="00B91070">
          <w:rPr>
            <w:rFonts w:ascii="Times New Roman" w:eastAsia="仿宋_GB2312" w:hAnsi="Times New Roman" w:cs="Times New Roman"/>
            <w:sz w:val="32"/>
            <w:szCs w:val="32"/>
            <w:rPrChange w:id="141" w:author="常华" w:date="2021-08-25T10:55:00Z">
              <w:rPr>
                <w:rFonts w:ascii="仿宋" w:eastAsia="仿宋" w:hAnsi="仿宋"/>
                <w:sz w:val="32"/>
                <w:szCs w:val="32"/>
              </w:rPr>
            </w:rPrChange>
          </w:rPr>
          <w:delText xml:space="preserve">    </w:delText>
        </w:r>
      </w:del>
      <w:r w:rsidRPr="00B91070">
        <w:rPr>
          <w:rFonts w:ascii="Times New Roman" w:eastAsia="仿宋_GB2312" w:hAnsi="Times New Roman" w:cs="Times New Roman"/>
          <w:sz w:val="32"/>
          <w:szCs w:val="32"/>
          <w:rPrChange w:id="142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 xml:space="preserve">2. </w:t>
      </w:r>
      <w:del w:id="143" w:author="常华" w:date="2021-08-25T10:56:00Z">
        <w:r w:rsidRPr="00B91070" w:rsidDel="00B91070">
          <w:rPr>
            <w:rFonts w:ascii="Times New Roman" w:eastAsia="仿宋_GB2312" w:hAnsi="Times New Roman" w:cs="Times New Roman" w:hint="eastAsia"/>
            <w:sz w:val="32"/>
            <w:szCs w:val="32"/>
            <w:rPrChange w:id="144" w:author="常华" w:date="2021-08-25T10:55:00Z">
              <w:rPr>
                <w:rFonts w:ascii="仿宋" w:eastAsia="仿宋" w:hAnsi="仿宋" w:hint="eastAsia"/>
                <w:sz w:val="32"/>
                <w:szCs w:val="32"/>
              </w:rPr>
            </w:rPrChange>
          </w:rPr>
          <w:delText>《</w:delText>
        </w:r>
      </w:del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4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湖南省高校科学研究项目咨询评审专家推荐汇总表</w:t>
      </w:r>
      <w:del w:id="146" w:author="常华" w:date="2021-08-25T10:56:00Z">
        <w:r w:rsidRPr="00B91070" w:rsidDel="00B91070">
          <w:rPr>
            <w:rFonts w:ascii="Times New Roman" w:eastAsia="仿宋_GB2312" w:hAnsi="Times New Roman" w:cs="Times New Roman" w:hint="eastAsia"/>
            <w:sz w:val="32"/>
            <w:szCs w:val="32"/>
            <w:rPrChange w:id="147" w:author="常华" w:date="2021-08-25T10:55:00Z">
              <w:rPr>
                <w:rFonts w:ascii="仿宋" w:eastAsia="仿宋" w:hAnsi="仿宋" w:hint="eastAsia"/>
                <w:sz w:val="32"/>
                <w:szCs w:val="32"/>
              </w:rPr>
            </w:rPrChange>
          </w:rPr>
          <w:delText>》。</w:delText>
        </w:r>
      </w:del>
    </w:p>
    <w:p w:rsidR="00FC66D1" w:rsidDel="00A0272C" w:rsidRDefault="00FC66D1">
      <w:pPr>
        <w:spacing w:line="600" w:lineRule="exact"/>
        <w:rPr>
          <w:del w:id="148" w:author="常华" w:date="2021-08-25T10:58:00Z"/>
          <w:rFonts w:ascii="Times New Roman" w:eastAsia="仿宋_GB2312" w:hAnsi="Times New Roman" w:cs="Times New Roman"/>
          <w:sz w:val="32"/>
          <w:szCs w:val="32"/>
        </w:rPr>
        <w:pPrChange w:id="149" w:author="常华" w:date="2021-08-25T10:55:00Z">
          <w:pPr/>
        </w:pPrChange>
      </w:pPr>
      <w:bookmarkStart w:id="150" w:name="_GoBack"/>
      <w:bookmarkEnd w:id="150"/>
    </w:p>
    <w:p w:rsidR="00A0272C" w:rsidRPr="00B91070" w:rsidRDefault="00A0272C">
      <w:pPr>
        <w:spacing w:line="600" w:lineRule="exact"/>
        <w:rPr>
          <w:ins w:id="151" w:author="常华" w:date="2021-08-25T11:17:00Z"/>
          <w:rFonts w:ascii="Times New Roman" w:eastAsia="仿宋_GB2312" w:hAnsi="Times New Roman" w:cs="Times New Roman" w:hint="eastAsia"/>
          <w:sz w:val="32"/>
          <w:szCs w:val="32"/>
          <w:rPrChange w:id="152" w:author="常华" w:date="2021-08-25T10:55:00Z">
            <w:rPr>
              <w:ins w:id="153" w:author="常华" w:date="2021-08-25T11:17:00Z"/>
              <w:rFonts w:ascii="仿宋" w:eastAsia="仿宋" w:hAnsi="仿宋"/>
              <w:sz w:val="32"/>
              <w:szCs w:val="32"/>
            </w:rPr>
          </w:rPrChange>
        </w:rPr>
        <w:pPrChange w:id="154" w:author="常华" w:date="2021-08-25T10:55:00Z">
          <w:pPr/>
        </w:pPrChange>
      </w:pPr>
    </w:p>
    <w:p w:rsidR="00FC66D1" w:rsidRPr="00B91070" w:rsidDel="00B91070" w:rsidRDefault="00FC66D1">
      <w:pPr>
        <w:spacing w:line="600" w:lineRule="exact"/>
        <w:rPr>
          <w:del w:id="155" w:author="常华" w:date="2021-08-25T10:57:00Z"/>
          <w:rFonts w:ascii="Times New Roman" w:eastAsia="仿宋_GB2312" w:hAnsi="Times New Roman" w:cs="Times New Roman"/>
          <w:sz w:val="32"/>
          <w:szCs w:val="32"/>
          <w:rPrChange w:id="156" w:author="常华" w:date="2021-08-25T10:55:00Z">
            <w:rPr>
              <w:del w:id="157" w:author="常华" w:date="2021-08-25T10:57:00Z"/>
              <w:rFonts w:ascii="仿宋" w:eastAsia="仿宋" w:hAnsi="仿宋"/>
              <w:sz w:val="32"/>
              <w:szCs w:val="32"/>
            </w:rPr>
          </w:rPrChange>
        </w:rPr>
        <w:pPrChange w:id="158" w:author="常华" w:date="2021-08-25T10:55:00Z">
          <w:pPr/>
        </w:pPrChange>
      </w:pPr>
    </w:p>
    <w:p w:rsidR="00FC66D1" w:rsidRPr="00B91070" w:rsidRDefault="00FC66D1">
      <w:pPr>
        <w:spacing w:line="600" w:lineRule="exact"/>
        <w:rPr>
          <w:rFonts w:ascii="Times New Roman" w:eastAsia="仿宋_GB2312" w:hAnsi="Times New Roman" w:cs="Times New Roman"/>
          <w:sz w:val="32"/>
          <w:szCs w:val="32"/>
          <w:rPrChange w:id="159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60" w:author="常华" w:date="2021-08-25T10:55:00Z">
          <w:pPr/>
        </w:pPrChange>
      </w:pPr>
    </w:p>
    <w:p w:rsidR="00206C5A" w:rsidRPr="00B91070" w:rsidRDefault="00206C5A" w:rsidP="00A0272C">
      <w:pPr>
        <w:spacing w:line="600" w:lineRule="exact"/>
        <w:ind w:rightChars="876" w:right="1840"/>
        <w:jc w:val="right"/>
        <w:rPr>
          <w:rFonts w:ascii="Times New Roman" w:eastAsia="仿宋_GB2312" w:hAnsi="Times New Roman" w:cs="Times New Roman"/>
          <w:sz w:val="32"/>
          <w:szCs w:val="32"/>
          <w:rPrChange w:id="161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62" w:author="常华" w:date="2021-08-25T11:17:00Z">
          <w:pPr/>
        </w:pPrChange>
      </w:pPr>
      <w:del w:id="163" w:author="常华" w:date="2021-08-25T11:08:00Z">
        <w:r w:rsidRPr="00B91070" w:rsidDel="00B91070">
          <w:rPr>
            <w:rFonts w:ascii="Times New Roman" w:eastAsia="仿宋_GB2312" w:hAnsi="Times New Roman" w:cs="Times New Roman"/>
            <w:sz w:val="32"/>
            <w:szCs w:val="32"/>
            <w:rPrChange w:id="164" w:author="常华" w:date="2021-08-25T10:55:00Z">
              <w:rPr>
                <w:rFonts w:ascii="仿宋" w:eastAsia="仿宋" w:hAnsi="仿宋"/>
                <w:sz w:val="32"/>
                <w:szCs w:val="32"/>
              </w:rPr>
            </w:rPrChange>
          </w:rPr>
          <w:delText xml:space="preserve">                                 </w:delText>
        </w:r>
      </w:del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6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湖南省教育厅</w:t>
      </w:r>
    </w:p>
    <w:p w:rsidR="00206C5A" w:rsidRPr="00B91070" w:rsidRDefault="00206C5A" w:rsidP="00A0272C">
      <w:pPr>
        <w:spacing w:line="600" w:lineRule="exact"/>
        <w:ind w:rightChars="673" w:right="1413" w:firstLineChars="1600" w:firstLine="5120"/>
        <w:jc w:val="right"/>
        <w:rPr>
          <w:rFonts w:ascii="Times New Roman" w:eastAsia="仿宋_GB2312" w:hAnsi="Times New Roman" w:cs="Times New Roman"/>
          <w:sz w:val="32"/>
          <w:szCs w:val="32"/>
          <w:rPrChange w:id="166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pPrChange w:id="167" w:author="常华" w:date="2021-08-25T11:17:00Z">
          <w:pPr>
            <w:ind w:firstLineChars="1600" w:firstLine="5120"/>
          </w:pPr>
        </w:pPrChange>
      </w:pPr>
      <w:r w:rsidRPr="00B91070">
        <w:rPr>
          <w:rFonts w:ascii="Times New Roman" w:eastAsia="仿宋_GB2312" w:hAnsi="Times New Roman" w:cs="Times New Roman"/>
          <w:sz w:val="32"/>
          <w:szCs w:val="32"/>
          <w:rPrChange w:id="168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2021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69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年</w:t>
      </w:r>
      <w:r w:rsidRPr="00B91070">
        <w:rPr>
          <w:rFonts w:ascii="Times New Roman" w:eastAsia="仿宋_GB2312" w:hAnsi="Times New Roman" w:cs="Times New Roman"/>
          <w:sz w:val="32"/>
          <w:szCs w:val="32"/>
          <w:rPrChange w:id="170" w:author="常华" w:date="2021-08-25T10:55:00Z">
            <w:rPr>
              <w:rFonts w:ascii="仿宋" w:eastAsia="仿宋" w:hAnsi="仿宋"/>
              <w:sz w:val="32"/>
              <w:szCs w:val="32"/>
            </w:rPr>
          </w:rPrChange>
        </w:rPr>
        <w:t>8</w:t>
      </w:r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71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月</w:t>
      </w:r>
      <w:del w:id="172" w:author="常华" w:date="2021-08-25T10:58:00Z">
        <w:r w:rsidRPr="00B91070" w:rsidDel="00B91070">
          <w:rPr>
            <w:rFonts w:ascii="Times New Roman" w:eastAsia="仿宋_GB2312" w:hAnsi="Times New Roman" w:cs="Times New Roman"/>
            <w:sz w:val="32"/>
            <w:szCs w:val="32"/>
            <w:rPrChange w:id="173" w:author="常华" w:date="2021-08-25T10:55:00Z">
              <w:rPr>
                <w:rFonts w:ascii="仿宋" w:eastAsia="仿宋" w:hAnsi="仿宋"/>
                <w:sz w:val="32"/>
                <w:szCs w:val="32"/>
              </w:rPr>
            </w:rPrChange>
          </w:rPr>
          <w:delText xml:space="preserve">   </w:delText>
        </w:r>
      </w:del>
      <w:ins w:id="174" w:author="常华" w:date="2021-08-25T10:58:00Z">
        <w:r w:rsidR="00B91070">
          <w:rPr>
            <w:rFonts w:ascii="Times New Roman" w:eastAsia="仿宋_GB2312" w:hAnsi="Times New Roman" w:cs="Times New Roman"/>
            <w:sz w:val="32"/>
            <w:szCs w:val="32"/>
          </w:rPr>
          <w:t>25</w:t>
        </w:r>
      </w:ins>
      <w:r w:rsidRPr="00B91070">
        <w:rPr>
          <w:rFonts w:ascii="Times New Roman" w:eastAsia="仿宋_GB2312" w:hAnsi="Times New Roman" w:cs="Times New Roman" w:hint="eastAsia"/>
          <w:sz w:val="32"/>
          <w:szCs w:val="32"/>
          <w:rPrChange w:id="175" w:author="常华" w:date="2021-08-25T10:55:00Z">
            <w:rPr>
              <w:rFonts w:ascii="仿宋" w:eastAsia="仿宋" w:hAnsi="仿宋" w:hint="eastAsia"/>
              <w:sz w:val="32"/>
              <w:szCs w:val="32"/>
            </w:rPr>
          </w:rPrChange>
        </w:rPr>
        <w:t>日</w:t>
      </w:r>
    </w:p>
    <w:p w:rsidR="00B91070" w:rsidRDefault="00B91070">
      <w:pPr>
        <w:widowControl/>
        <w:jc w:val="left"/>
        <w:rPr>
          <w:ins w:id="176" w:author="常华" w:date="2021-08-25T10:57:00Z"/>
          <w:rFonts w:ascii="仿宋" w:eastAsia="仿宋" w:hAnsi="仿宋"/>
          <w:sz w:val="32"/>
          <w:szCs w:val="32"/>
        </w:rPr>
      </w:pPr>
      <w:ins w:id="177" w:author="常华" w:date="2021-08-25T10:57:00Z">
        <w:r>
          <w:rPr>
            <w:rFonts w:ascii="仿宋" w:eastAsia="仿宋" w:hAnsi="仿宋"/>
            <w:sz w:val="32"/>
            <w:szCs w:val="32"/>
          </w:rPr>
          <w:br w:type="page"/>
        </w:r>
      </w:ins>
    </w:p>
    <w:p w:rsidR="00206C5A" w:rsidDel="00B91070" w:rsidRDefault="00206C5A" w:rsidP="00206C5A">
      <w:pPr>
        <w:rPr>
          <w:del w:id="178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79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0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1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2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3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4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5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6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7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8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89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90" w:author="常华" w:date="2021-08-25T10:57:00Z"/>
          <w:rFonts w:ascii="仿宋" w:eastAsia="仿宋" w:hAnsi="仿宋"/>
          <w:sz w:val="32"/>
          <w:szCs w:val="32"/>
        </w:rPr>
      </w:pPr>
    </w:p>
    <w:p w:rsidR="0096680D" w:rsidDel="00B91070" w:rsidRDefault="0096680D" w:rsidP="00206C5A">
      <w:pPr>
        <w:rPr>
          <w:del w:id="191" w:author="常华" w:date="2021-08-25T10:57:00Z"/>
          <w:rFonts w:ascii="仿宋" w:eastAsia="仿宋" w:hAnsi="仿宋"/>
          <w:sz w:val="32"/>
          <w:szCs w:val="32"/>
        </w:rPr>
      </w:pPr>
    </w:p>
    <w:p w:rsidR="00206C5A" w:rsidDel="00B91070" w:rsidRDefault="00206C5A" w:rsidP="00206C5A">
      <w:pPr>
        <w:rPr>
          <w:del w:id="192" w:author="常华" w:date="2021-08-25T10:57:00Z"/>
          <w:rFonts w:ascii="仿宋" w:eastAsia="仿宋" w:hAnsi="仿宋"/>
          <w:sz w:val="32"/>
          <w:szCs w:val="32"/>
        </w:rPr>
      </w:pPr>
    </w:p>
    <w:p w:rsidR="00B07C74" w:rsidDel="00B91070" w:rsidRDefault="00B07C74" w:rsidP="00206C5A">
      <w:pPr>
        <w:rPr>
          <w:del w:id="193" w:author="常华" w:date="2021-08-25T10:57:00Z"/>
          <w:rFonts w:ascii="仿宋" w:eastAsia="仿宋" w:hAnsi="仿宋"/>
          <w:sz w:val="32"/>
          <w:szCs w:val="32"/>
        </w:rPr>
      </w:pPr>
    </w:p>
    <w:p w:rsidR="00206C5A" w:rsidRDefault="00206C5A" w:rsidP="00206C5A">
      <w:pPr>
        <w:widowControl/>
        <w:jc w:val="left"/>
        <w:rPr>
          <w:ins w:id="194" w:author="常华" w:date="2021-08-25T10:57:00Z"/>
          <w:rFonts w:ascii="方正黑体_GBK" w:eastAsia="方正黑体_GBK" w:hAnsi="仿宋" w:cs="仿宋_GB2312"/>
          <w:sz w:val="32"/>
          <w:szCs w:val="32"/>
        </w:rPr>
      </w:pPr>
      <w:r w:rsidRPr="00206C5A">
        <w:rPr>
          <w:rFonts w:ascii="方正黑体_GBK" w:eastAsia="方正黑体_GBK" w:hAnsi="仿宋" w:cs="仿宋_GB2312" w:hint="eastAsia"/>
          <w:sz w:val="32"/>
          <w:szCs w:val="32"/>
        </w:rPr>
        <w:t>附件1</w:t>
      </w:r>
    </w:p>
    <w:p w:rsidR="00B91070" w:rsidRDefault="00B91070" w:rsidP="00206C5A">
      <w:pPr>
        <w:widowControl/>
        <w:jc w:val="left"/>
        <w:rPr>
          <w:rFonts w:ascii="方正黑体_GBK" w:eastAsia="方正黑体_GBK" w:hAnsi="仿宋" w:cs="仿宋_GB2312"/>
          <w:sz w:val="32"/>
          <w:szCs w:val="32"/>
        </w:rPr>
      </w:pPr>
    </w:p>
    <w:p w:rsidR="00206C5A" w:rsidRPr="00B91070" w:rsidRDefault="00206C5A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  <w:rPrChange w:id="195" w:author="常华" w:date="2021-08-25T10:57:00Z">
            <w:rPr>
              <w:rFonts w:ascii="方正小标宋_GBK" w:eastAsia="方正小标宋_GBK" w:hAnsi="仿宋" w:cs="仿宋_GB2312"/>
              <w:b/>
              <w:sz w:val="44"/>
              <w:szCs w:val="44"/>
            </w:rPr>
          </w:rPrChange>
        </w:rPr>
        <w:pPrChange w:id="196" w:author="常华" w:date="2021-08-25T10:57:00Z">
          <w:pPr>
            <w:widowControl/>
            <w:spacing w:line="500" w:lineRule="exact"/>
            <w:jc w:val="center"/>
          </w:pPr>
        </w:pPrChange>
      </w:pPr>
      <w:r w:rsidRPr="00B91070">
        <w:rPr>
          <w:rFonts w:ascii="方正小标宋简体" w:eastAsia="方正小标宋简体" w:hAnsi="Times New Roman" w:cs="Times New Roman" w:hint="eastAsia"/>
          <w:sz w:val="44"/>
          <w:szCs w:val="44"/>
          <w:rPrChange w:id="197" w:author="常华" w:date="2021-08-25T10:57:00Z">
            <w:rPr>
              <w:rFonts w:ascii="方正小标宋_GBK" w:eastAsia="方正小标宋_GBK" w:hAnsi="仿宋" w:cs="仿宋_GB2312" w:hint="eastAsia"/>
              <w:b/>
              <w:sz w:val="44"/>
              <w:szCs w:val="44"/>
            </w:rPr>
          </w:rPrChange>
        </w:rPr>
        <w:t>湖南省高校科学研究项目咨询评审</w:t>
      </w:r>
    </w:p>
    <w:p w:rsidR="00206C5A" w:rsidRPr="00B91070" w:rsidRDefault="00206C5A">
      <w:pPr>
        <w:spacing w:line="600" w:lineRule="exact"/>
        <w:jc w:val="center"/>
        <w:rPr>
          <w:ins w:id="198" w:author="常华" w:date="2021-08-25T10:57:00Z"/>
          <w:rFonts w:ascii="方正小标宋简体" w:eastAsia="方正小标宋简体" w:hAnsi="Times New Roman" w:cs="Times New Roman"/>
          <w:sz w:val="44"/>
          <w:szCs w:val="44"/>
          <w:rPrChange w:id="199" w:author="常华" w:date="2021-08-25T10:57:00Z">
            <w:rPr>
              <w:ins w:id="200" w:author="常华" w:date="2021-08-25T10:57:00Z"/>
              <w:rFonts w:ascii="方正小标宋_GBK" w:eastAsia="方正小标宋_GBK" w:hAnsi="仿宋" w:cs="仿宋_GB2312"/>
              <w:b/>
              <w:sz w:val="44"/>
              <w:szCs w:val="44"/>
            </w:rPr>
          </w:rPrChange>
        </w:rPr>
        <w:pPrChange w:id="201" w:author="常华" w:date="2021-08-25T10:57:00Z">
          <w:pPr>
            <w:widowControl/>
            <w:spacing w:line="500" w:lineRule="exact"/>
            <w:jc w:val="center"/>
          </w:pPr>
        </w:pPrChange>
      </w:pPr>
      <w:r w:rsidRPr="00B91070">
        <w:rPr>
          <w:rFonts w:ascii="方正小标宋简体" w:eastAsia="方正小标宋简体" w:hAnsi="Times New Roman" w:cs="Times New Roman" w:hint="eastAsia"/>
          <w:sz w:val="44"/>
          <w:szCs w:val="44"/>
          <w:rPrChange w:id="202" w:author="常华" w:date="2021-08-25T10:57:00Z">
            <w:rPr>
              <w:rFonts w:ascii="方正小标宋_GBK" w:eastAsia="方正小标宋_GBK" w:hAnsi="仿宋" w:cs="仿宋_GB2312" w:hint="eastAsia"/>
              <w:b/>
              <w:sz w:val="44"/>
              <w:szCs w:val="44"/>
            </w:rPr>
          </w:rPrChange>
        </w:rPr>
        <w:t>专家申请表</w:t>
      </w:r>
    </w:p>
    <w:p w:rsidR="00B91070" w:rsidRPr="00206C5A" w:rsidRDefault="00B91070" w:rsidP="00206C5A">
      <w:pPr>
        <w:widowControl/>
        <w:spacing w:line="500" w:lineRule="exact"/>
        <w:jc w:val="center"/>
        <w:rPr>
          <w:rFonts w:ascii="方正黑体_GBK" w:eastAsia="方正黑体_GBK" w:hAnsi="仿宋" w:cs="仿宋_GB2312"/>
          <w:sz w:val="32"/>
          <w:szCs w:val="32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203" w:author="常华" w:date="2021-08-25T10:58:00Z">
          <w:tblPr>
            <w:tblW w:w="9498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305"/>
        <w:gridCol w:w="304"/>
        <w:gridCol w:w="180"/>
        <w:gridCol w:w="1920"/>
        <w:gridCol w:w="780"/>
        <w:gridCol w:w="360"/>
        <w:gridCol w:w="93"/>
        <w:gridCol w:w="447"/>
        <w:gridCol w:w="720"/>
        <w:gridCol w:w="180"/>
        <w:gridCol w:w="1080"/>
        <w:gridCol w:w="1251"/>
        <w:gridCol w:w="369"/>
        <w:gridCol w:w="509"/>
        <w:tblGridChange w:id="204">
          <w:tblGrid>
            <w:gridCol w:w="113"/>
            <w:gridCol w:w="1192"/>
            <w:gridCol w:w="113"/>
            <w:gridCol w:w="191"/>
            <w:gridCol w:w="293"/>
            <w:gridCol w:w="1807"/>
            <w:gridCol w:w="780"/>
            <w:gridCol w:w="360"/>
            <w:gridCol w:w="93"/>
            <w:gridCol w:w="447"/>
            <w:gridCol w:w="720"/>
            <w:gridCol w:w="293"/>
            <w:gridCol w:w="967"/>
            <w:gridCol w:w="1251"/>
            <w:gridCol w:w="482"/>
            <w:gridCol w:w="396"/>
            <w:gridCol w:w="113"/>
          </w:tblGrid>
        </w:tblGridChange>
      </w:tblGrid>
      <w:tr w:rsidR="00206C5A" w:rsidRPr="00B91070" w:rsidTr="00B91070">
        <w:trPr>
          <w:cantSplit/>
          <w:trHeight w:val="602"/>
          <w:jc w:val="center"/>
          <w:trPrChange w:id="205" w:author="常华" w:date="2021-08-25T10:58:00Z">
            <w:trPr>
              <w:gridAfter w:val="0"/>
              <w:cantSplit/>
              <w:trHeight w:val="607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206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07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08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姓名</w:t>
            </w:r>
          </w:p>
        </w:tc>
        <w:tc>
          <w:tcPr>
            <w:tcW w:w="2100" w:type="dxa"/>
            <w:gridSpan w:val="2"/>
            <w:vAlign w:val="center"/>
            <w:tcPrChange w:id="209" w:author="常华" w:date="2021-08-25T10:58:00Z">
              <w:tcPr>
                <w:tcW w:w="2100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b/>
                <w:szCs w:val="21"/>
                <w:rPrChange w:id="210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780" w:type="dxa"/>
            <w:vAlign w:val="center"/>
            <w:tcPrChange w:id="211" w:author="常华" w:date="2021-08-25T10:58:00Z">
              <w:tcPr>
                <w:tcW w:w="780" w:type="dxa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12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13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性别</w:t>
            </w:r>
          </w:p>
        </w:tc>
        <w:tc>
          <w:tcPr>
            <w:tcW w:w="900" w:type="dxa"/>
            <w:gridSpan w:val="3"/>
            <w:vAlign w:val="center"/>
            <w:tcPrChange w:id="214" w:author="常华" w:date="2021-08-25T10:58:00Z">
              <w:tcPr>
                <w:tcW w:w="900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15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720" w:type="dxa"/>
            <w:vAlign w:val="center"/>
            <w:tcPrChange w:id="216" w:author="常华" w:date="2021-08-25T10:58:00Z">
              <w:tcPr>
                <w:tcW w:w="720" w:type="dxa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17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18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民族</w:t>
            </w:r>
          </w:p>
        </w:tc>
        <w:tc>
          <w:tcPr>
            <w:tcW w:w="1260" w:type="dxa"/>
            <w:gridSpan w:val="2"/>
            <w:vAlign w:val="center"/>
            <w:tcPrChange w:id="219" w:author="常华" w:date="2021-08-25T10:58:00Z">
              <w:tcPr>
                <w:tcW w:w="1260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20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129" w:type="dxa"/>
            <w:gridSpan w:val="3"/>
            <w:vMerge w:val="restart"/>
            <w:vAlign w:val="center"/>
            <w:tcPrChange w:id="221" w:author="常华" w:date="2021-08-25T10:58:00Z">
              <w:tcPr>
                <w:tcW w:w="2129" w:type="dxa"/>
                <w:gridSpan w:val="3"/>
                <w:vMerge w:val="restart"/>
                <w:vAlign w:val="center"/>
              </w:tcPr>
            </w:tcPrChange>
          </w:tcPr>
          <w:p w:rsidR="00206C5A" w:rsidRPr="00B91070" w:rsidRDefault="00206C5A" w:rsidP="00206C5A">
            <w:pPr>
              <w:jc w:val="center"/>
              <w:rPr>
                <w:rFonts w:ascii="Times New Roman" w:hAnsi="Times New Roman" w:cs="Times New Roman"/>
                <w:szCs w:val="21"/>
                <w:rPrChange w:id="22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23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电子照片</w:t>
            </w:r>
          </w:p>
        </w:tc>
      </w:tr>
      <w:tr w:rsidR="00206C5A" w:rsidRPr="00B91070" w:rsidTr="00B91070">
        <w:trPr>
          <w:cantSplit/>
          <w:trHeight w:val="602"/>
          <w:jc w:val="center"/>
          <w:trPrChange w:id="224" w:author="常华" w:date="2021-08-25T10:58:00Z">
            <w:trPr>
              <w:gridAfter w:val="0"/>
              <w:cantSplit/>
              <w:trHeight w:val="607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225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26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27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出生日期</w:t>
            </w:r>
          </w:p>
        </w:tc>
        <w:tc>
          <w:tcPr>
            <w:tcW w:w="2100" w:type="dxa"/>
            <w:gridSpan w:val="2"/>
            <w:vAlign w:val="center"/>
            <w:tcPrChange w:id="228" w:author="常华" w:date="2021-08-25T10:58:00Z">
              <w:tcPr>
                <w:tcW w:w="2100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b/>
                <w:szCs w:val="21"/>
                <w:rPrChange w:id="229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1233" w:type="dxa"/>
            <w:gridSpan w:val="3"/>
            <w:vAlign w:val="center"/>
            <w:tcPrChange w:id="230" w:author="常华" w:date="2021-08-25T10:58:00Z">
              <w:tcPr>
                <w:tcW w:w="1233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31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32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政治面貌</w:t>
            </w:r>
          </w:p>
        </w:tc>
        <w:tc>
          <w:tcPr>
            <w:tcW w:w="2427" w:type="dxa"/>
            <w:gridSpan w:val="4"/>
            <w:vAlign w:val="center"/>
            <w:tcPrChange w:id="233" w:author="常华" w:date="2021-08-25T10:58:00Z">
              <w:tcPr>
                <w:tcW w:w="2427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34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129" w:type="dxa"/>
            <w:gridSpan w:val="3"/>
            <w:vMerge/>
            <w:vAlign w:val="center"/>
            <w:tcPrChange w:id="235" w:author="常华" w:date="2021-08-25T10:58:00Z">
              <w:tcPr>
                <w:tcW w:w="2129" w:type="dxa"/>
                <w:gridSpan w:val="3"/>
                <w:vMerge/>
                <w:vAlign w:val="center"/>
              </w:tcPr>
            </w:tcPrChange>
          </w:tcPr>
          <w:p w:rsidR="00206C5A" w:rsidRPr="00B91070" w:rsidRDefault="00206C5A" w:rsidP="00206C5A">
            <w:pPr>
              <w:jc w:val="center"/>
              <w:rPr>
                <w:rFonts w:ascii="Times New Roman" w:hAnsi="Times New Roman" w:cs="Times New Roman"/>
                <w:szCs w:val="21"/>
                <w:rPrChange w:id="236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206C5A" w:rsidRPr="00B91070" w:rsidTr="00B91070">
        <w:trPr>
          <w:trHeight w:val="602"/>
          <w:jc w:val="center"/>
          <w:trPrChange w:id="237" w:author="常华" w:date="2021-08-25T10:58:00Z">
            <w:trPr>
              <w:gridAfter w:val="0"/>
              <w:trHeight w:val="612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238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39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40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学历</w:t>
            </w:r>
          </w:p>
        </w:tc>
        <w:tc>
          <w:tcPr>
            <w:tcW w:w="2100" w:type="dxa"/>
            <w:gridSpan w:val="2"/>
            <w:vAlign w:val="center"/>
            <w:tcPrChange w:id="241" w:author="常华" w:date="2021-08-25T10:58:00Z">
              <w:tcPr>
                <w:tcW w:w="2100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4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1233" w:type="dxa"/>
            <w:gridSpan w:val="3"/>
            <w:vAlign w:val="center"/>
            <w:tcPrChange w:id="243" w:author="常华" w:date="2021-08-25T10:58:00Z">
              <w:tcPr>
                <w:tcW w:w="1233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44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45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学位</w:t>
            </w:r>
          </w:p>
        </w:tc>
        <w:tc>
          <w:tcPr>
            <w:tcW w:w="2427" w:type="dxa"/>
            <w:gridSpan w:val="4"/>
            <w:vAlign w:val="center"/>
            <w:tcPrChange w:id="246" w:author="常华" w:date="2021-08-25T10:58:00Z">
              <w:tcPr>
                <w:tcW w:w="2427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47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129" w:type="dxa"/>
            <w:gridSpan w:val="3"/>
            <w:vMerge/>
            <w:vAlign w:val="center"/>
            <w:tcPrChange w:id="248" w:author="常华" w:date="2021-08-25T10:58:00Z">
              <w:tcPr>
                <w:tcW w:w="2129" w:type="dxa"/>
                <w:gridSpan w:val="3"/>
                <w:vMerge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49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206C5A" w:rsidRPr="00B91070" w:rsidTr="00B91070">
        <w:trPr>
          <w:trHeight w:val="602"/>
          <w:jc w:val="center"/>
          <w:trPrChange w:id="250" w:author="常华" w:date="2021-08-25T10:58:00Z">
            <w:trPr>
              <w:gridAfter w:val="0"/>
              <w:trHeight w:val="624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251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52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53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专业职称、职级</w:t>
            </w:r>
          </w:p>
        </w:tc>
        <w:tc>
          <w:tcPr>
            <w:tcW w:w="2100" w:type="dxa"/>
            <w:gridSpan w:val="2"/>
            <w:vAlign w:val="center"/>
            <w:tcPrChange w:id="254" w:author="常华" w:date="2021-08-25T10:58:00Z">
              <w:tcPr>
                <w:tcW w:w="2100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55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1233" w:type="dxa"/>
            <w:gridSpan w:val="3"/>
            <w:vAlign w:val="center"/>
            <w:tcPrChange w:id="256" w:author="常华" w:date="2021-08-25T10:58:00Z">
              <w:tcPr>
                <w:tcW w:w="1233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57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58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评聘时间</w:t>
            </w:r>
          </w:p>
        </w:tc>
        <w:tc>
          <w:tcPr>
            <w:tcW w:w="2427" w:type="dxa"/>
            <w:gridSpan w:val="4"/>
            <w:vAlign w:val="center"/>
            <w:tcPrChange w:id="259" w:author="常华" w:date="2021-08-25T10:58:00Z">
              <w:tcPr>
                <w:tcW w:w="2427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60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129" w:type="dxa"/>
            <w:gridSpan w:val="3"/>
            <w:vMerge/>
            <w:vAlign w:val="center"/>
            <w:tcPrChange w:id="261" w:author="常华" w:date="2021-08-25T10:58:00Z">
              <w:tcPr>
                <w:tcW w:w="2129" w:type="dxa"/>
                <w:gridSpan w:val="3"/>
                <w:vMerge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6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206C5A" w:rsidRPr="00B91070" w:rsidTr="00B91070">
        <w:trPr>
          <w:trHeight w:val="602"/>
          <w:jc w:val="center"/>
          <w:trPrChange w:id="263" w:author="常华" w:date="2021-08-25T10:58:00Z">
            <w:trPr>
              <w:gridAfter w:val="0"/>
              <w:trHeight w:val="624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264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65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66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行政职务、职级</w:t>
            </w:r>
          </w:p>
        </w:tc>
        <w:tc>
          <w:tcPr>
            <w:tcW w:w="2100" w:type="dxa"/>
            <w:gridSpan w:val="2"/>
            <w:vAlign w:val="center"/>
            <w:tcPrChange w:id="267" w:author="常华" w:date="2021-08-25T10:58:00Z">
              <w:tcPr>
                <w:tcW w:w="2100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68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1233" w:type="dxa"/>
            <w:gridSpan w:val="3"/>
            <w:vAlign w:val="center"/>
            <w:tcPrChange w:id="269" w:author="常华" w:date="2021-08-25T10:58:00Z">
              <w:tcPr>
                <w:tcW w:w="1233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70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71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任职时间</w:t>
            </w:r>
          </w:p>
        </w:tc>
        <w:tc>
          <w:tcPr>
            <w:tcW w:w="2427" w:type="dxa"/>
            <w:gridSpan w:val="4"/>
            <w:vAlign w:val="center"/>
            <w:tcPrChange w:id="272" w:author="常华" w:date="2021-08-25T10:58:00Z">
              <w:tcPr>
                <w:tcW w:w="2427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73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129" w:type="dxa"/>
            <w:gridSpan w:val="3"/>
            <w:vMerge/>
            <w:vAlign w:val="center"/>
            <w:tcPrChange w:id="274" w:author="常华" w:date="2021-08-25T10:58:00Z">
              <w:tcPr>
                <w:tcW w:w="2129" w:type="dxa"/>
                <w:gridSpan w:val="3"/>
                <w:vMerge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75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206C5A" w:rsidRPr="00B91070" w:rsidTr="00B91070">
        <w:trPr>
          <w:trHeight w:val="602"/>
          <w:jc w:val="center"/>
          <w:trPrChange w:id="276" w:author="常华" w:date="2021-08-25T10:58:00Z">
            <w:trPr>
              <w:gridAfter w:val="0"/>
              <w:trHeight w:val="620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277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78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79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担任导师</w:t>
            </w:r>
          </w:p>
        </w:tc>
        <w:tc>
          <w:tcPr>
            <w:tcW w:w="2100" w:type="dxa"/>
            <w:gridSpan w:val="2"/>
            <w:vAlign w:val="center"/>
            <w:tcPrChange w:id="280" w:author="常华" w:date="2021-08-25T10:58:00Z">
              <w:tcPr>
                <w:tcW w:w="2100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81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1233" w:type="dxa"/>
            <w:gridSpan w:val="3"/>
            <w:vAlign w:val="center"/>
            <w:tcPrChange w:id="282" w:author="常华" w:date="2021-08-25T10:58:00Z">
              <w:tcPr>
                <w:tcW w:w="1233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83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84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工作单位</w:t>
            </w:r>
          </w:p>
        </w:tc>
        <w:tc>
          <w:tcPr>
            <w:tcW w:w="2427" w:type="dxa"/>
            <w:gridSpan w:val="4"/>
            <w:vAlign w:val="center"/>
            <w:tcPrChange w:id="285" w:author="常华" w:date="2021-08-25T10:58:00Z">
              <w:tcPr>
                <w:tcW w:w="2427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86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129" w:type="dxa"/>
            <w:gridSpan w:val="3"/>
            <w:vMerge/>
            <w:vAlign w:val="center"/>
            <w:tcPrChange w:id="287" w:author="常华" w:date="2021-08-25T10:58:00Z">
              <w:tcPr>
                <w:tcW w:w="2129" w:type="dxa"/>
                <w:gridSpan w:val="3"/>
                <w:vMerge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88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206C5A" w:rsidRPr="00B91070" w:rsidTr="00B91070">
        <w:trPr>
          <w:trHeight w:val="602"/>
          <w:jc w:val="center"/>
          <w:trPrChange w:id="289" w:author="常华" w:date="2021-08-25T10:58:00Z">
            <w:trPr>
              <w:gridAfter w:val="0"/>
              <w:trHeight w:val="599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290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91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92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通讯地址</w:t>
            </w:r>
          </w:p>
        </w:tc>
        <w:tc>
          <w:tcPr>
            <w:tcW w:w="5760" w:type="dxa"/>
            <w:gridSpan w:val="9"/>
            <w:vAlign w:val="center"/>
            <w:tcPrChange w:id="293" w:author="常华" w:date="2021-08-25T10:58:00Z">
              <w:tcPr>
                <w:tcW w:w="5760" w:type="dxa"/>
                <w:gridSpan w:val="9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94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1251" w:type="dxa"/>
            <w:vAlign w:val="center"/>
            <w:tcPrChange w:id="295" w:author="常华" w:date="2021-08-25T10:58:00Z">
              <w:tcPr>
                <w:tcW w:w="1251" w:type="dxa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296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297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邮政编码</w:t>
            </w:r>
          </w:p>
        </w:tc>
        <w:tc>
          <w:tcPr>
            <w:tcW w:w="878" w:type="dxa"/>
            <w:gridSpan w:val="2"/>
            <w:vAlign w:val="center"/>
            <w:tcPrChange w:id="298" w:author="常华" w:date="2021-08-25T10:58:00Z">
              <w:tcPr>
                <w:tcW w:w="878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299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206C5A" w:rsidRPr="00B91070" w:rsidTr="00B91070">
        <w:trPr>
          <w:trHeight w:val="602"/>
          <w:jc w:val="center"/>
          <w:trPrChange w:id="300" w:author="常华" w:date="2021-08-25T10:58:00Z">
            <w:trPr>
              <w:gridAfter w:val="0"/>
              <w:trHeight w:val="628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301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02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03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个人电子邮箱</w:t>
            </w:r>
          </w:p>
        </w:tc>
        <w:tc>
          <w:tcPr>
            <w:tcW w:w="3240" w:type="dxa"/>
            <w:gridSpan w:val="4"/>
            <w:vAlign w:val="center"/>
            <w:tcPrChange w:id="304" w:author="常华" w:date="2021-08-25T10:58:00Z">
              <w:tcPr>
                <w:tcW w:w="3240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305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center"/>
            <w:tcPrChange w:id="306" w:author="常华" w:date="2021-08-25T10:58:00Z">
              <w:tcPr>
                <w:tcW w:w="1260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07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08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联系电话</w:t>
            </w:r>
          </w:p>
        </w:tc>
        <w:tc>
          <w:tcPr>
            <w:tcW w:w="3389" w:type="dxa"/>
            <w:gridSpan w:val="5"/>
            <w:vAlign w:val="center"/>
            <w:tcPrChange w:id="309" w:author="常华" w:date="2021-08-25T10:58:00Z">
              <w:tcPr>
                <w:tcW w:w="3389" w:type="dxa"/>
                <w:gridSpan w:val="5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310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11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办：</w:t>
            </w:r>
            <w:r w:rsidRPr="00B91070">
              <w:rPr>
                <w:rFonts w:ascii="Times New Roman" w:hAnsi="Times New Roman" w:cs="Times New Roman"/>
                <w:szCs w:val="21"/>
                <w:rPrChange w:id="31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  <w:t xml:space="preserve">          </w:t>
            </w:r>
            <w:r w:rsidRPr="00B91070">
              <w:rPr>
                <w:rFonts w:ascii="Times New Roman" w:hAnsi="Times New Roman" w:cs="Times New Roman" w:hint="eastAsia"/>
                <w:szCs w:val="21"/>
                <w:rPrChange w:id="313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手机：</w:t>
            </w:r>
          </w:p>
        </w:tc>
      </w:tr>
      <w:tr w:rsidR="00206C5A" w:rsidRPr="00B91070" w:rsidTr="00B91070">
        <w:trPr>
          <w:trHeight w:val="602"/>
          <w:jc w:val="center"/>
          <w:trPrChange w:id="314" w:author="常华" w:date="2021-08-25T10:58:00Z">
            <w:trPr>
              <w:gridAfter w:val="0"/>
              <w:trHeight w:val="629"/>
              <w:jc w:val="center"/>
            </w:trPr>
          </w:trPrChange>
        </w:trPr>
        <w:tc>
          <w:tcPr>
            <w:tcW w:w="1609" w:type="dxa"/>
            <w:gridSpan w:val="2"/>
            <w:tcBorders>
              <w:bottom w:val="single" w:sz="4" w:space="0" w:color="auto"/>
            </w:tcBorders>
            <w:vAlign w:val="center"/>
            <w:tcPrChange w:id="315" w:author="常华" w:date="2021-08-25T10:58:00Z">
              <w:tcPr>
                <w:tcW w:w="1609" w:type="dxa"/>
                <w:gridSpan w:val="4"/>
                <w:tcBorders>
                  <w:bottom w:val="single" w:sz="4" w:space="0" w:color="auto"/>
                </w:tcBorders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16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17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学术荣誉</w:t>
            </w:r>
          </w:p>
        </w:tc>
        <w:tc>
          <w:tcPr>
            <w:tcW w:w="7889" w:type="dxa"/>
            <w:gridSpan w:val="12"/>
            <w:tcBorders>
              <w:bottom w:val="single" w:sz="4" w:space="0" w:color="auto"/>
            </w:tcBorders>
            <w:vAlign w:val="center"/>
            <w:tcPrChange w:id="318" w:author="常华" w:date="2021-08-25T10:58:00Z">
              <w:tcPr>
                <w:tcW w:w="7889" w:type="dxa"/>
                <w:gridSpan w:val="12"/>
                <w:tcBorders>
                  <w:bottom w:val="single" w:sz="4" w:space="0" w:color="auto"/>
                </w:tcBorders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319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206C5A" w:rsidRPr="00B91070" w:rsidTr="00B91070">
        <w:trPr>
          <w:trHeight w:val="602"/>
          <w:jc w:val="center"/>
          <w:trPrChange w:id="320" w:author="常华" w:date="2021-08-25T10:58:00Z">
            <w:trPr>
              <w:gridAfter w:val="0"/>
              <w:trHeight w:val="545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321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22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23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专业学科</w:t>
            </w:r>
          </w:p>
        </w:tc>
        <w:tc>
          <w:tcPr>
            <w:tcW w:w="7889" w:type="dxa"/>
            <w:gridSpan w:val="12"/>
            <w:vAlign w:val="center"/>
            <w:tcPrChange w:id="324" w:author="常华" w:date="2021-08-25T10:58:00Z">
              <w:tcPr>
                <w:tcW w:w="7889" w:type="dxa"/>
                <w:gridSpan w:val="12"/>
                <w:vAlign w:val="center"/>
              </w:tcPr>
            </w:tcPrChange>
          </w:tcPr>
          <w:p w:rsidR="00206C5A" w:rsidRPr="00B91070" w:rsidRDefault="00206C5A" w:rsidP="00206C5A">
            <w:pPr>
              <w:spacing w:line="280" w:lineRule="exact"/>
              <w:rPr>
                <w:rFonts w:ascii="Times New Roman" w:hAnsi="Times New Roman" w:cs="Times New Roman"/>
                <w:szCs w:val="21"/>
                <w:rPrChange w:id="325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206C5A" w:rsidRPr="00B91070" w:rsidTr="00B91070">
        <w:trPr>
          <w:trHeight w:val="602"/>
          <w:jc w:val="center"/>
          <w:trPrChange w:id="326" w:author="常华" w:date="2021-08-25T10:58:00Z">
            <w:trPr>
              <w:gridAfter w:val="0"/>
              <w:trHeight w:val="531"/>
              <w:jc w:val="center"/>
            </w:trPr>
          </w:trPrChange>
        </w:trPr>
        <w:tc>
          <w:tcPr>
            <w:tcW w:w="1609" w:type="dxa"/>
            <w:gridSpan w:val="2"/>
            <w:vAlign w:val="center"/>
            <w:tcPrChange w:id="327" w:author="常华" w:date="2021-08-25T10:58:00Z">
              <w:tcPr>
                <w:tcW w:w="1609" w:type="dxa"/>
                <w:gridSpan w:val="4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28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29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研究方向</w:t>
            </w:r>
          </w:p>
        </w:tc>
        <w:tc>
          <w:tcPr>
            <w:tcW w:w="2880" w:type="dxa"/>
            <w:gridSpan w:val="3"/>
            <w:vAlign w:val="center"/>
            <w:tcPrChange w:id="330" w:author="常华" w:date="2021-08-25T10:58:00Z">
              <w:tcPr>
                <w:tcW w:w="2880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331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/>
                <w:szCs w:val="21"/>
                <w:rPrChange w:id="33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  <w:t>1.</w:t>
            </w:r>
          </w:p>
        </w:tc>
        <w:tc>
          <w:tcPr>
            <w:tcW w:w="2880" w:type="dxa"/>
            <w:gridSpan w:val="6"/>
            <w:vAlign w:val="center"/>
            <w:tcPrChange w:id="333" w:author="常华" w:date="2021-08-25T10:58:00Z">
              <w:tcPr>
                <w:tcW w:w="2880" w:type="dxa"/>
                <w:gridSpan w:val="6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334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/>
                <w:szCs w:val="21"/>
                <w:rPrChange w:id="335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  <w:t>2.</w:t>
            </w:r>
          </w:p>
        </w:tc>
        <w:tc>
          <w:tcPr>
            <w:tcW w:w="2129" w:type="dxa"/>
            <w:gridSpan w:val="3"/>
            <w:vAlign w:val="center"/>
            <w:tcPrChange w:id="336" w:author="常华" w:date="2021-08-25T10:58:00Z">
              <w:tcPr>
                <w:tcW w:w="2129" w:type="dxa"/>
                <w:gridSpan w:val="3"/>
                <w:vAlign w:val="center"/>
              </w:tcPr>
            </w:tcPrChange>
          </w:tcPr>
          <w:p w:rsidR="00206C5A" w:rsidRPr="00B91070" w:rsidRDefault="00206C5A" w:rsidP="00206C5A">
            <w:pPr>
              <w:rPr>
                <w:rFonts w:ascii="Times New Roman" w:hAnsi="Times New Roman" w:cs="Times New Roman"/>
                <w:szCs w:val="21"/>
                <w:rPrChange w:id="337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/>
                <w:szCs w:val="21"/>
                <w:rPrChange w:id="338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  <w:t>3.</w:t>
            </w:r>
          </w:p>
        </w:tc>
      </w:tr>
      <w:tr w:rsidR="00206C5A" w:rsidRPr="00B91070" w:rsidTr="00B91070">
        <w:trPr>
          <w:trHeight w:val="3251"/>
          <w:jc w:val="center"/>
          <w:trPrChange w:id="339" w:author="常华" w:date="2021-08-25T10:58:00Z">
            <w:trPr>
              <w:gridAfter w:val="0"/>
              <w:trHeight w:val="4527"/>
              <w:jc w:val="center"/>
            </w:trPr>
          </w:trPrChange>
        </w:trPr>
        <w:tc>
          <w:tcPr>
            <w:tcW w:w="1305" w:type="dxa"/>
            <w:vAlign w:val="center"/>
            <w:tcPrChange w:id="340" w:author="常华" w:date="2021-08-25T10:58:00Z">
              <w:tcPr>
                <w:tcW w:w="1305" w:type="dxa"/>
                <w:gridSpan w:val="2"/>
                <w:vAlign w:val="center"/>
              </w:tcPr>
            </w:tcPrChange>
          </w:tcPr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41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42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研究专长</w:t>
            </w:r>
          </w:p>
          <w:p w:rsidR="00B91070" w:rsidRDefault="00206C5A" w:rsidP="00206C5A">
            <w:pPr>
              <w:spacing w:line="320" w:lineRule="exact"/>
              <w:jc w:val="center"/>
              <w:rPr>
                <w:ins w:id="343" w:author="常华" w:date="2021-08-25T10:59:00Z"/>
                <w:rFonts w:ascii="Times New Roman" w:hAnsi="Times New Roman" w:cs="Times New Roman"/>
                <w:szCs w:val="21"/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44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（</w:t>
            </w:r>
            <w:r w:rsidRPr="00B91070">
              <w:rPr>
                <w:rFonts w:ascii="Times New Roman" w:hAnsi="Times New Roman" w:cs="Times New Roman"/>
                <w:szCs w:val="21"/>
                <w:rPrChange w:id="345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  <w:t>200</w:t>
            </w:r>
            <w:r w:rsidRPr="00B91070">
              <w:rPr>
                <w:rFonts w:ascii="Times New Roman" w:hAnsi="Times New Roman" w:cs="Times New Roman" w:hint="eastAsia"/>
                <w:szCs w:val="21"/>
                <w:rPrChange w:id="346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字</w:t>
            </w:r>
          </w:p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47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48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以内）</w:t>
            </w:r>
          </w:p>
        </w:tc>
        <w:tc>
          <w:tcPr>
            <w:tcW w:w="8193" w:type="dxa"/>
            <w:gridSpan w:val="13"/>
            <w:vAlign w:val="center"/>
            <w:tcPrChange w:id="349" w:author="常华" w:date="2021-08-25T10:58:00Z">
              <w:tcPr>
                <w:tcW w:w="8193" w:type="dxa"/>
                <w:gridSpan w:val="14"/>
                <w:vAlign w:val="center"/>
              </w:tcPr>
            </w:tcPrChange>
          </w:tcPr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szCs w:val="21"/>
                <w:rPrChange w:id="350" w:author="常华" w:date="2021-08-25T10:59:00Z">
                  <w:rPr>
                    <w:rFonts w:ascii="宋体" w:eastAsia="宋体" w:hAnsi="宋体" w:cs="Calibri"/>
                    <w:sz w:val="28"/>
                    <w:szCs w:val="28"/>
                  </w:rPr>
                </w:rPrChange>
              </w:rPr>
            </w:pPr>
          </w:p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szCs w:val="21"/>
                <w:rPrChange w:id="351" w:author="常华" w:date="2021-08-25T10:59:00Z">
                  <w:rPr>
                    <w:rFonts w:ascii="宋体" w:eastAsia="宋体" w:hAnsi="宋体" w:cs="Calibri"/>
                    <w:sz w:val="28"/>
                    <w:szCs w:val="28"/>
                  </w:rPr>
                </w:rPrChange>
              </w:rPr>
            </w:pPr>
          </w:p>
        </w:tc>
      </w:tr>
      <w:tr w:rsidR="00206C5A" w:rsidRPr="00B91070" w:rsidTr="00206C5A">
        <w:trPr>
          <w:trHeight w:val="3109"/>
          <w:jc w:val="center"/>
        </w:trPr>
        <w:tc>
          <w:tcPr>
            <w:tcW w:w="1305" w:type="dxa"/>
            <w:vAlign w:val="center"/>
          </w:tcPr>
          <w:p w:rsidR="00B91070" w:rsidRDefault="00206C5A" w:rsidP="00206C5A">
            <w:pPr>
              <w:spacing w:line="320" w:lineRule="exact"/>
              <w:jc w:val="center"/>
              <w:rPr>
                <w:ins w:id="352" w:author="常华" w:date="2021-08-25T10:59:00Z"/>
                <w:rFonts w:ascii="Times New Roman" w:hAnsi="Times New Roman" w:cs="Times New Roman"/>
                <w:szCs w:val="21"/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53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lastRenderedPageBreak/>
              <w:t>个人简介（</w:t>
            </w:r>
            <w:r w:rsidRPr="00B91070">
              <w:rPr>
                <w:rFonts w:ascii="Times New Roman" w:hAnsi="Times New Roman" w:cs="Times New Roman"/>
                <w:szCs w:val="21"/>
                <w:rPrChange w:id="354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  <w:t>500</w:t>
            </w:r>
            <w:r w:rsidRPr="00B91070">
              <w:rPr>
                <w:rFonts w:ascii="Times New Roman" w:hAnsi="Times New Roman" w:cs="Times New Roman" w:hint="eastAsia"/>
                <w:szCs w:val="21"/>
                <w:rPrChange w:id="355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字</w:t>
            </w:r>
          </w:p>
          <w:p w:rsidR="00206C5A" w:rsidRPr="00B91070" w:rsidRDefault="00206C5A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56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57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以内）</w:t>
            </w:r>
          </w:p>
        </w:tc>
        <w:tc>
          <w:tcPr>
            <w:tcW w:w="8193" w:type="dxa"/>
            <w:gridSpan w:val="13"/>
          </w:tcPr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  <w:rPrChange w:id="358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b/>
                <w:szCs w:val="21"/>
                <w:rPrChange w:id="359" w:author="常华" w:date="2021-08-25T10:59:00Z">
                  <w:rPr>
                    <w:rFonts w:ascii="宋体" w:eastAsia="宋体" w:hAnsi="宋体" w:cs="Calibri" w:hint="eastAsia"/>
                    <w:b/>
                    <w:szCs w:val="21"/>
                  </w:rPr>
                </w:rPrChange>
              </w:rPr>
              <w:t>填写本栏说明：如填写本“个人简介”，涉及个人隐私的内容，请不要填写。</w:t>
            </w:r>
          </w:p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  <w:rPrChange w:id="360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  <w:rPrChange w:id="361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  <w:rPrChange w:id="362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  <w:rPrChange w:id="363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  <w:rPrChange w:id="364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  <w:rPrChange w:id="365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  <w:p w:rsidR="00206C5A" w:rsidRPr="00B91070" w:rsidRDefault="00206C5A" w:rsidP="00206C5A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  <w:rPrChange w:id="366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/>
                <w:b/>
                <w:bCs/>
                <w:szCs w:val="21"/>
                <w:rPrChange w:id="367" w:author="常华" w:date="2021-08-25T10:59:00Z">
                  <w:rPr>
                    <w:rFonts w:ascii="Calibri" w:eastAsia="仿宋_GB2312" w:hAnsi="Calibri" w:cs="Calibri"/>
                    <w:b/>
                    <w:bCs/>
                    <w:sz w:val="24"/>
                    <w:szCs w:val="24"/>
                  </w:rPr>
                </w:rPrChange>
              </w:rPr>
              <w:t xml:space="preserve">              </w:t>
            </w:r>
            <w:r w:rsidRPr="00B91070">
              <w:rPr>
                <w:rFonts w:ascii="Times New Roman" w:hAnsi="Times New Roman" w:cs="Times New Roman" w:hint="eastAsia"/>
                <w:b/>
                <w:bCs/>
                <w:szCs w:val="21"/>
                <w:rPrChange w:id="368" w:author="常华" w:date="2021-08-25T10:59:00Z">
                  <w:rPr>
                    <w:rFonts w:ascii="Calibri" w:eastAsia="仿宋_GB2312" w:hAnsi="Calibri" w:cs="Calibri" w:hint="eastAsia"/>
                    <w:b/>
                    <w:bCs/>
                    <w:sz w:val="24"/>
                    <w:szCs w:val="24"/>
                  </w:rPr>
                </w:rPrChange>
              </w:rPr>
              <w:t>签名：</w:t>
            </w:r>
            <w:r w:rsidRPr="00B91070">
              <w:rPr>
                <w:rFonts w:ascii="Times New Roman" w:hAnsi="Times New Roman" w:cs="Times New Roman"/>
                <w:b/>
                <w:bCs/>
                <w:szCs w:val="21"/>
                <w:rPrChange w:id="369" w:author="常华" w:date="2021-08-25T10:59:00Z">
                  <w:rPr>
                    <w:rFonts w:ascii="Calibri" w:eastAsia="仿宋_GB2312" w:hAnsi="Calibri" w:cs="Calibri"/>
                    <w:b/>
                    <w:bCs/>
                    <w:sz w:val="24"/>
                    <w:szCs w:val="24"/>
                  </w:rPr>
                </w:rPrChange>
              </w:rPr>
              <w:t xml:space="preserve">                     </w:t>
            </w:r>
            <w:r w:rsidRPr="00B91070">
              <w:rPr>
                <w:rFonts w:ascii="Times New Roman" w:hAnsi="Times New Roman" w:cs="Times New Roman" w:hint="eastAsia"/>
                <w:b/>
                <w:bCs/>
                <w:szCs w:val="21"/>
                <w:rPrChange w:id="370" w:author="常华" w:date="2021-08-25T10:59:00Z">
                  <w:rPr>
                    <w:rFonts w:ascii="Calibri" w:eastAsia="仿宋_GB2312" w:hAnsi="Calibri" w:cs="Calibri" w:hint="eastAsia"/>
                    <w:b/>
                    <w:bCs/>
                    <w:sz w:val="24"/>
                    <w:szCs w:val="24"/>
                  </w:rPr>
                </w:rPrChange>
              </w:rPr>
              <w:t>年</w:t>
            </w:r>
            <w:r w:rsidRPr="00B91070">
              <w:rPr>
                <w:rFonts w:ascii="Times New Roman" w:hAnsi="Times New Roman" w:cs="Times New Roman"/>
                <w:b/>
                <w:bCs/>
                <w:szCs w:val="21"/>
                <w:rPrChange w:id="371" w:author="常华" w:date="2021-08-25T10:59:00Z">
                  <w:rPr>
                    <w:rFonts w:ascii="Calibri" w:eastAsia="仿宋_GB2312" w:hAnsi="Calibri" w:cs="Calibri"/>
                    <w:b/>
                    <w:bCs/>
                    <w:sz w:val="24"/>
                    <w:szCs w:val="24"/>
                  </w:rPr>
                </w:rPrChange>
              </w:rPr>
              <w:t xml:space="preserve">   </w:t>
            </w:r>
            <w:r w:rsidRPr="00B91070">
              <w:rPr>
                <w:rFonts w:ascii="Times New Roman" w:hAnsi="Times New Roman" w:cs="Times New Roman" w:hint="eastAsia"/>
                <w:b/>
                <w:bCs/>
                <w:szCs w:val="21"/>
                <w:rPrChange w:id="372" w:author="常华" w:date="2021-08-25T10:59:00Z">
                  <w:rPr>
                    <w:rFonts w:ascii="Calibri" w:eastAsia="仿宋_GB2312" w:hAnsi="Calibri" w:cs="Calibri" w:hint="eastAsia"/>
                    <w:b/>
                    <w:bCs/>
                    <w:sz w:val="24"/>
                    <w:szCs w:val="24"/>
                  </w:rPr>
                </w:rPrChange>
              </w:rPr>
              <w:t>月</w:t>
            </w:r>
            <w:r w:rsidRPr="00B91070">
              <w:rPr>
                <w:rFonts w:ascii="Times New Roman" w:hAnsi="Times New Roman" w:cs="Times New Roman"/>
                <w:b/>
                <w:bCs/>
                <w:szCs w:val="21"/>
                <w:rPrChange w:id="373" w:author="常华" w:date="2021-08-25T10:59:00Z">
                  <w:rPr>
                    <w:rFonts w:ascii="Calibri" w:eastAsia="仿宋_GB2312" w:hAnsi="Calibri" w:cs="Calibri"/>
                    <w:b/>
                    <w:bCs/>
                    <w:sz w:val="24"/>
                    <w:szCs w:val="24"/>
                  </w:rPr>
                </w:rPrChange>
              </w:rPr>
              <w:t xml:space="preserve">   </w:t>
            </w:r>
            <w:r w:rsidRPr="00B91070">
              <w:rPr>
                <w:rFonts w:ascii="Times New Roman" w:hAnsi="Times New Roman" w:cs="Times New Roman" w:hint="eastAsia"/>
                <w:b/>
                <w:bCs/>
                <w:szCs w:val="21"/>
                <w:rPrChange w:id="374" w:author="常华" w:date="2021-08-25T10:59:00Z">
                  <w:rPr>
                    <w:rFonts w:ascii="Calibri" w:eastAsia="仿宋_GB2312" w:hAnsi="Calibri" w:cs="Calibri" w:hint="eastAsia"/>
                    <w:b/>
                    <w:bCs/>
                    <w:sz w:val="24"/>
                    <w:szCs w:val="24"/>
                  </w:rPr>
                </w:rPrChange>
              </w:rPr>
              <w:t>日</w:t>
            </w:r>
          </w:p>
        </w:tc>
      </w:tr>
      <w:tr w:rsidR="00B07C74" w:rsidRPr="00B91070" w:rsidTr="00425EF3">
        <w:trPr>
          <w:trHeight w:val="615"/>
          <w:jc w:val="center"/>
        </w:trPr>
        <w:tc>
          <w:tcPr>
            <w:tcW w:w="1305" w:type="dxa"/>
            <w:vMerge w:val="restart"/>
            <w:vAlign w:val="center"/>
          </w:tcPr>
          <w:p w:rsidR="00B91070" w:rsidRDefault="00B07C74" w:rsidP="00425EF3">
            <w:pPr>
              <w:spacing w:line="320" w:lineRule="exact"/>
              <w:jc w:val="center"/>
              <w:rPr>
                <w:ins w:id="375" w:author="常华" w:date="2021-08-25T11:08:00Z"/>
                <w:rFonts w:ascii="Times New Roman" w:hAnsi="Times New Roman" w:cs="Times New Roman"/>
                <w:szCs w:val="21"/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76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主持的省部级以上项目</w:t>
            </w:r>
            <w:r w:rsidRPr="00B91070">
              <w:rPr>
                <w:rFonts w:ascii="Times New Roman" w:hAnsi="Times New Roman" w:cs="Times New Roman"/>
                <w:szCs w:val="21"/>
                <w:rPrChange w:id="377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  <w:t>(</w:t>
            </w:r>
            <w:r w:rsidRPr="00B91070">
              <w:rPr>
                <w:rFonts w:ascii="Times New Roman" w:hAnsi="Times New Roman" w:cs="Times New Roman" w:hint="eastAsia"/>
                <w:szCs w:val="21"/>
                <w:rPrChange w:id="378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不超过</w:t>
            </w:r>
          </w:p>
          <w:p w:rsidR="00B07C74" w:rsidRPr="00B91070" w:rsidRDefault="00B07C74" w:rsidP="00425EF3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79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/>
                <w:szCs w:val="21"/>
                <w:rPrChange w:id="380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  <w:t>5</w:t>
            </w:r>
            <w:r w:rsidRPr="00B91070">
              <w:rPr>
                <w:rFonts w:ascii="Times New Roman" w:hAnsi="Times New Roman" w:cs="Times New Roman" w:hint="eastAsia"/>
                <w:szCs w:val="21"/>
                <w:rPrChange w:id="381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项</w:t>
            </w:r>
            <w:r w:rsidRPr="00B91070">
              <w:rPr>
                <w:rFonts w:ascii="Times New Roman" w:hAnsi="Times New Roman" w:cs="Times New Roman"/>
                <w:szCs w:val="21"/>
                <w:rPrChange w:id="382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  <w:t>)</w:t>
            </w:r>
          </w:p>
        </w:tc>
        <w:tc>
          <w:tcPr>
            <w:tcW w:w="484" w:type="dxa"/>
            <w:gridSpan w:val="2"/>
            <w:vAlign w:val="center"/>
          </w:tcPr>
          <w:p w:rsidR="00B07C74" w:rsidRPr="00B91070" w:rsidRDefault="00B07C74" w:rsidP="00425EF3">
            <w:pPr>
              <w:jc w:val="center"/>
              <w:rPr>
                <w:rFonts w:ascii="Times New Roman" w:hAnsi="Times New Roman" w:cs="Times New Roman"/>
                <w:szCs w:val="21"/>
                <w:rPrChange w:id="383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84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序号</w:t>
            </w:r>
          </w:p>
        </w:tc>
        <w:tc>
          <w:tcPr>
            <w:tcW w:w="4500" w:type="dxa"/>
            <w:gridSpan w:val="7"/>
            <w:vAlign w:val="center"/>
          </w:tcPr>
          <w:p w:rsidR="00B07C74" w:rsidRPr="00B91070" w:rsidRDefault="00B07C74" w:rsidP="00425EF3">
            <w:pPr>
              <w:jc w:val="center"/>
              <w:rPr>
                <w:rFonts w:ascii="Times New Roman" w:hAnsi="Times New Roman" w:cs="Times New Roman"/>
                <w:szCs w:val="21"/>
                <w:rPrChange w:id="385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86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项目名称</w:t>
            </w:r>
          </w:p>
        </w:tc>
        <w:tc>
          <w:tcPr>
            <w:tcW w:w="2700" w:type="dxa"/>
            <w:gridSpan w:val="3"/>
            <w:vAlign w:val="center"/>
          </w:tcPr>
          <w:p w:rsidR="00B07C74" w:rsidRPr="00B91070" w:rsidRDefault="00B07C74" w:rsidP="00425EF3">
            <w:pPr>
              <w:jc w:val="center"/>
              <w:rPr>
                <w:rFonts w:ascii="Times New Roman" w:hAnsi="Times New Roman" w:cs="Times New Roman"/>
                <w:szCs w:val="21"/>
                <w:rPrChange w:id="387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88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立项编号</w:t>
            </w:r>
            <w:proofErr w:type="gramStart"/>
            <w:r w:rsidRPr="00B91070">
              <w:rPr>
                <w:rFonts w:ascii="Times New Roman" w:hAnsi="Times New Roman" w:cs="Times New Roman" w:hint="eastAsia"/>
                <w:szCs w:val="21"/>
                <w:rPrChange w:id="389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及结项情况</w:t>
            </w:r>
            <w:proofErr w:type="gramEnd"/>
          </w:p>
        </w:tc>
        <w:tc>
          <w:tcPr>
            <w:tcW w:w="509" w:type="dxa"/>
            <w:vAlign w:val="center"/>
          </w:tcPr>
          <w:p w:rsidR="00B07C74" w:rsidRPr="00B91070" w:rsidRDefault="00B07C74" w:rsidP="00206C5A">
            <w:pPr>
              <w:jc w:val="center"/>
              <w:rPr>
                <w:rFonts w:ascii="Times New Roman" w:hAnsi="Times New Roman" w:cs="Times New Roman"/>
                <w:szCs w:val="21"/>
                <w:rPrChange w:id="390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91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本人</w:t>
            </w:r>
          </w:p>
          <w:p w:rsidR="00B07C74" w:rsidRPr="00B91070" w:rsidRDefault="00B07C74" w:rsidP="00206C5A">
            <w:pPr>
              <w:jc w:val="center"/>
              <w:rPr>
                <w:rFonts w:ascii="Times New Roman" w:hAnsi="Times New Roman" w:cs="Times New Roman"/>
                <w:szCs w:val="21"/>
                <w:rPrChange w:id="39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393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排名</w:t>
            </w:r>
          </w:p>
        </w:tc>
      </w:tr>
      <w:tr w:rsidR="00B07C74" w:rsidRPr="00B91070" w:rsidTr="00425EF3">
        <w:trPr>
          <w:trHeight w:val="600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94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395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396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397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509" w:type="dxa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398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615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399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00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01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02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509" w:type="dxa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03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608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404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05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06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07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509" w:type="dxa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08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600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409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10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11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12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509" w:type="dxa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13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615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414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15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16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17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509" w:type="dxa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18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615"/>
          <w:jc w:val="center"/>
        </w:trPr>
        <w:tc>
          <w:tcPr>
            <w:tcW w:w="1305" w:type="dxa"/>
            <w:vMerge w:val="restart"/>
            <w:vAlign w:val="center"/>
          </w:tcPr>
          <w:p w:rsidR="00B07C74" w:rsidRPr="00B91070" w:rsidRDefault="00B07C74" w:rsidP="002A1AE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419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420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代表性</w:t>
            </w:r>
          </w:p>
          <w:p w:rsidR="00B07C74" w:rsidRPr="00B91070" w:rsidRDefault="00B07C74" w:rsidP="002A1AE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421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422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成果</w:t>
            </w:r>
            <w:r w:rsidRPr="00B91070">
              <w:rPr>
                <w:rFonts w:ascii="Times New Roman" w:hAnsi="Times New Roman" w:cs="Times New Roman"/>
                <w:szCs w:val="21"/>
                <w:rPrChange w:id="423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  <w:t>(</w:t>
            </w:r>
            <w:r w:rsidRPr="00B91070">
              <w:rPr>
                <w:rFonts w:ascii="Times New Roman" w:hAnsi="Times New Roman" w:cs="Times New Roman" w:hint="eastAsia"/>
                <w:szCs w:val="21"/>
                <w:rPrChange w:id="424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不超过</w:t>
            </w:r>
            <w:r w:rsidRPr="00B91070">
              <w:rPr>
                <w:rFonts w:ascii="Times New Roman" w:hAnsi="Times New Roman" w:cs="Times New Roman"/>
                <w:szCs w:val="21"/>
                <w:rPrChange w:id="425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  <w:t>5</w:t>
            </w:r>
            <w:r w:rsidRPr="00B91070">
              <w:rPr>
                <w:rFonts w:ascii="Times New Roman" w:hAnsi="Times New Roman" w:cs="Times New Roman" w:hint="eastAsia"/>
                <w:szCs w:val="21"/>
                <w:rPrChange w:id="426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项</w:t>
            </w:r>
            <w:r w:rsidRPr="00B91070">
              <w:rPr>
                <w:rFonts w:ascii="Times New Roman" w:hAnsi="Times New Roman" w:cs="Times New Roman"/>
                <w:szCs w:val="21"/>
                <w:rPrChange w:id="427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  <w:t>)</w:t>
            </w:r>
          </w:p>
        </w:tc>
        <w:tc>
          <w:tcPr>
            <w:tcW w:w="484" w:type="dxa"/>
            <w:gridSpan w:val="2"/>
            <w:vAlign w:val="center"/>
          </w:tcPr>
          <w:p w:rsidR="00B07C74" w:rsidRPr="00B91070" w:rsidRDefault="00B07C74" w:rsidP="002A1AE5">
            <w:pPr>
              <w:jc w:val="center"/>
              <w:rPr>
                <w:rFonts w:ascii="Times New Roman" w:hAnsi="Times New Roman" w:cs="Times New Roman"/>
                <w:szCs w:val="21"/>
                <w:rPrChange w:id="428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429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序号</w:t>
            </w:r>
          </w:p>
        </w:tc>
        <w:tc>
          <w:tcPr>
            <w:tcW w:w="4500" w:type="dxa"/>
            <w:gridSpan w:val="7"/>
            <w:vAlign w:val="center"/>
          </w:tcPr>
          <w:p w:rsidR="00B07C74" w:rsidRPr="00B91070" w:rsidRDefault="00B07C74" w:rsidP="002A1AE5">
            <w:pPr>
              <w:jc w:val="center"/>
              <w:rPr>
                <w:rFonts w:ascii="Times New Roman" w:hAnsi="Times New Roman" w:cs="Times New Roman"/>
                <w:szCs w:val="21"/>
                <w:rPrChange w:id="430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431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成果名称</w:t>
            </w:r>
          </w:p>
        </w:tc>
        <w:tc>
          <w:tcPr>
            <w:tcW w:w="2700" w:type="dxa"/>
            <w:gridSpan w:val="3"/>
            <w:vAlign w:val="center"/>
          </w:tcPr>
          <w:p w:rsidR="00B07C74" w:rsidRPr="00B91070" w:rsidRDefault="00B07C74" w:rsidP="002A1AE5">
            <w:pPr>
              <w:jc w:val="center"/>
              <w:rPr>
                <w:rFonts w:ascii="Times New Roman" w:hAnsi="Times New Roman" w:cs="Times New Roman"/>
                <w:szCs w:val="21"/>
                <w:rPrChange w:id="43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433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出版社（刊物）名称及出版（发表）时间</w:t>
            </w:r>
          </w:p>
        </w:tc>
        <w:tc>
          <w:tcPr>
            <w:tcW w:w="509" w:type="dxa"/>
            <w:vAlign w:val="center"/>
          </w:tcPr>
          <w:p w:rsidR="00B07C74" w:rsidRPr="00B91070" w:rsidRDefault="00B07C74" w:rsidP="00206C5A">
            <w:pPr>
              <w:jc w:val="center"/>
              <w:rPr>
                <w:rFonts w:ascii="Times New Roman" w:hAnsi="Times New Roman" w:cs="Times New Roman"/>
                <w:szCs w:val="21"/>
                <w:rPrChange w:id="434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435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本人</w:t>
            </w:r>
          </w:p>
          <w:p w:rsidR="00B07C74" w:rsidRPr="00B91070" w:rsidRDefault="00B07C74" w:rsidP="00206C5A">
            <w:pPr>
              <w:jc w:val="center"/>
              <w:rPr>
                <w:rFonts w:ascii="Times New Roman" w:hAnsi="Times New Roman" w:cs="Times New Roman"/>
                <w:szCs w:val="21"/>
                <w:rPrChange w:id="436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437" w:author="常华" w:date="2021-08-25T10:59:00Z">
                  <w:rPr>
                    <w:rFonts w:ascii="宋体" w:eastAsia="宋体" w:hAnsi="宋体" w:cs="Calibri" w:hint="eastAsia"/>
                    <w:szCs w:val="21"/>
                  </w:rPr>
                </w:rPrChange>
              </w:rPr>
              <w:t>排名</w:t>
            </w:r>
          </w:p>
        </w:tc>
      </w:tr>
      <w:tr w:rsidR="00B07C74" w:rsidRPr="00B91070" w:rsidTr="00425EF3">
        <w:trPr>
          <w:trHeight w:val="616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rPr>
                <w:rFonts w:ascii="Times New Roman" w:hAnsi="Times New Roman" w:cs="Times New Roman"/>
                <w:szCs w:val="21"/>
                <w:rPrChange w:id="438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39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40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41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509" w:type="dxa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42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596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rPr>
                <w:rFonts w:ascii="Times New Roman" w:hAnsi="Times New Roman" w:cs="Times New Roman"/>
                <w:szCs w:val="21"/>
                <w:rPrChange w:id="443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44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45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46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  <w:tc>
          <w:tcPr>
            <w:tcW w:w="509" w:type="dxa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b/>
                <w:szCs w:val="21"/>
                <w:rPrChange w:id="447" w:author="常华" w:date="2021-08-25T10:59:00Z">
                  <w:rPr>
                    <w:rFonts w:ascii="宋体" w:eastAsia="宋体" w:hAnsi="宋体" w:cs="Calibri"/>
                    <w:b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630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448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49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50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51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509" w:type="dxa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5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600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453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54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55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56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509" w:type="dxa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57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B07C74" w:rsidRPr="00B91070" w:rsidTr="00425EF3">
        <w:trPr>
          <w:trHeight w:val="615"/>
          <w:jc w:val="center"/>
        </w:trPr>
        <w:tc>
          <w:tcPr>
            <w:tcW w:w="1305" w:type="dxa"/>
            <w:vMerge/>
            <w:vAlign w:val="center"/>
          </w:tcPr>
          <w:p w:rsidR="00B07C74" w:rsidRPr="00B91070" w:rsidRDefault="00B07C74" w:rsidP="00206C5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  <w:rPrChange w:id="458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</w:p>
        </w:tc>
        <w:tc>
          <w:tcPr>
            <w:tcW w:w="484" w:type="dxa"/>
            <w:gridSpan w:val="2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59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4500" w:type="dxa"/>
            <w:gridSpan w:val="7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60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2700" w:type="dxa"/>
            <w:gridSpan w:val="3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61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  <w:tc>
          <w:tcPr>
            <w:tcW w:w="509" w:type="dxa"/>
            <w:vAlign w:val="center"/>
          </w:tcPr>
          <w:p w:rsidR="00B07C74" w:rsidRPr="00B91070" w:rsidRDefault="00B07C74" w:rsidP="00206C5A">
            <w:pPr>
              <w:rPr>
                <w:rFonts w:ascii="Times New Roman" w:hAnsi="Times New Roman" w:cs="Times New Roman"/>
                <w:szCs w:val="21"/>
                <w:rPrChange w:id="462" w:author="常华" w:date="2021-08-25T10:59:00Z">
                  <w:rPr>
                    <w:rFonts w:ascii="宋体" w:eastAsia="宋体" w:hAnsi="宋体" w:cs="Calibri"/>
                    <w:szCs w:val="21"/>
                  </w:rPr>
                </w:rPrChange>
              </w:rPr>
            </w:pPr>
          </w:p>
        </w:tc>
      </w:tr>
      <w:tr w:rsidR="00B07C74" w:rsidRPr="00B91070" w:rsidTr="00206C5A">
        <w:trPr>
          <w:trHeight w:val="1761"/>
          <w:jc w:val="center"/>
        </w:trPr>
        <w:tc>
          <w:tcPr>
            <w:tcW w:w="1305" w:type="dxa"/>
            <w:vAlign w:val="center"/>
          </w:tcPr>
          <w:p w:rsidR="00B07C74" w:rsidRPr="00B91070" w:rsidRDefault="00B07C74" w:rsidP="00206C5A">
            <w:pPr>
              <w:jc w:val="center"/>
              <w:rPr>
                <w:rFonts w:ascii="Times New Roman" w:hAnsi="Times New Roman" w:cs="Times New Roman"/>
                <w:szCs w:val="21"/>
                <w:rPrChange w:id="463" w:author="常华" w:date="2021-08-25T10:59:00Z">
                  <w:rPr>
                    <w:rFonts w:ascii="黑体" w:eastAsia="黑体" w:hAnsi="宋体" w:cs="Calibri"/>
                    <w:szCs w:val="21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szCs w:val="21"/>
                <w:rPrChange w:id="464" w:author="常华" w:date="2021-08-25T10:59:00Z">
                  <w:rPr>
                    <w:rFonts w:ascii="黑体" w:eastAsia="黑体" w:hAnsi="宋体" w:cs="Calibri" w:hint="eastAsia"/>
                    <w:szCs w:val="21"/>
                  </w:rPr>
                </w:rPrChange>
              </w:rPr>
              <w:t>科研管理部门审核意见</w:t>
            </w:r>
          </w:p>
        </w:tc>
        <w:tc>
          <w:tcPr>
            <w:tcW w:w="8193" w:type="dxa"/>
            <w:gridSpan w:val="13"/>
            <w:vAlign w:val="bottom"/>
          </w:tcPr>
          <w:p w:rsidR="00B07C74" w:rsidRPr="00B91070" w:rsidRDefault="00B07C74" w:rsidP="00206C5A">
            <w:pPr>
              <w:jc w:val="right"/>
              <w:rPr>
                <w:rFonts w:ascii="Times New Roman" w:hAnsi="Times New Roman" w:cs="Times New Roman"/>
                <w:szCs w:val="21"/>
                <w:rPrChange w:id="465" w:author="常华" w:date="2021-08-25T10:59:00Z">
                  <w:rPr>
                    <w:rFonts w:ascii="宋体" w:eastAsia="宋体" w:hAnsi="宋体" w:cs="Calibri"/>
                    <w:sz w:val="24"/>
                    <w:szCs w:val="24"/>
                  </w:rPr>
                </w:rPrChange>
              </w:rPr>
            </w:pPr>
            <w:r w:rsidRPr="00B91070">
              <w:rPr>
                <w:rFonts w:ascii="Times New Roman" w:hAnsi="Times New Roman" w:cs="Times New Roman" w:hint="eastAsia"/>
                <w:b/>
                <w:bCs/>
                <w:szCs w:val="21"/>
                <w:rPrChange w:id="466" w:author="常华" w:date="2021-08-25T10:59:00Z">
                  <w:rPr>
                    <w:rFonts w:ascii="Calibri" w:eastAsia="仿宋_GB2312" w:hAnsi="Calibri" w:cs="Calibri" w:hint="eastAsia"/>
                    <w:b/>
                    <w:bCs/>
                    <w:sz w:val="24"/>
                    <w:szCs w:val="24"/>
                  </w:rPr>
                </w:rPrChange>
              </w:rPr>
              <w:t>科研管理部门（盖章）：</w:t>
            </w:r>
            <w:r w:rsidRPr="00B91070">
              <w:rPr>
                <w:rFonts w:ascii="Times New Roman" w:hAnsi="Times New Roman" w:cs="Times New Roman"/>
                <w:b/>
                <w:bCs/>
                <w:szCs w:val="21"/>
                <w:rPrChange w:id="467" w:author="常华" w:date="2021-08-25T10:59:00Z">
                  <w:rPr>
                    <w:rFonts w:ascii="Calibri" w:eastAsia="仿宋_GB2312" w:hAnsi="Calibri" w:cs="Calibri"/>
                    <w:b/>
                    <w:bCs/>
                    <w:sz w:val="24"/>
                    <w:szCs w:val="24"/>
                  </w:rPr>
                </w:rPrChange>
              </w:rPr>
              <w:t xml:space="preserve">               </w:t>
            </w:r>
            <w:r w:rsidRPr="00B91070">
              <w:rPr>
                <w:rFonts w:ascii="Times New Roman" w:hAnsi="Times New Roman" w:cs="Times New Roman" w:hint="eastAsia"/>
                <w:b/>
                <w:bCs/>
                <w:szCs w:val="21"/>
                <w:rPrChange w:id="468" w:author="常华" w:date="2021-08-25T10:59:00Z">
                  <w:rPr>
                    <w:rFonts w:ascii="Calibri" w:eastAsia="仿宋_GB2312" w:hAnsi="Calibri" w:cs="Calibri" w:hint="eastAsia"/>
                    <w:b/>
                    <w:bCs/>
                    <w:sz w:val="24"/>
                    <w:szCs w:val="24"/>
                  </w:rPr>
                </w:rPrChange>
              </w:rPr>
              <w:t>年</w:t>
            </w:r>
            <w:r w:rsidRPr="00B91070">
              <w:rPr>
                <w:rFonts w:ascii="Times New Roman" w:hAnsi="Times New Roman" w:cs="Times New Roman"/>
                <w:b/>
                <w:bCs/>
                <w:szCs w:val="21"/>
                <w:rPrChange w:id="469" w:author="常华" w:date="2021-08-25T10:59:00Z">
                  <w:rPr>
                    <w:rFonts w:ascii="Calibri" w:eastAsia="仿宋_GB2312" w:hAnsi="Calibri" w:cs="Calibri"/>
                    <w:b/>
                    <w:bCs/>
                    <w:sz w:val="24"/>
                    <w:szCs w:val="24"/>
                  </w:rPr>
                </w:rPrChange>
              </w:rPr>
              <w:t xml:space="preserve">   </w:t>
            </w:r>
            <w:r w:rsidRPr="00B91070">
              <w:rPr>
                <w:rFonts w:ascii="Times New Roman" w:hAnsi="Times New Roman" w:cs="Times New Roman" w:hint="eastAsia"/>
                <w:b/>
                <w:bCs/>
                <w:szCs w:val="21"/>
                <w:rPrChange w:id="470" w:author="常华" w:date="2021-08-25T10:59:00Z">
                  <w:rPr>
                    <w:rFonts w:ascii="Calibri" w:eastAsia="仿宋_GB2312" w:hAnsi="Calibri" w:cs="Calibri" w:hint="eastAsia"/>
                    <w:b/>
                    <w:bCs/>
                    <w:sz w:val="24"/>
                    <w:szCs w:val="24"/>
                  </w:rPr>
                </w:rPrChange>
              </w:rPr>
              <w:t>月</w:t>
            </w:r>
            <w:r w:rsidRPr="00B91070">
              <w:rPr>
                <w:rFonts w:ascii="Times New Roman" w:hAnsi="Times New Roman" w:cs="Times New Roman"/>
                <w:b/>
                <w:bCs/>
                <w:szCs w:val="21"/>
                <w:rPrChange w:id="471" w:author="常华" w:date="2021-08-25T10:59:00Z">
                  <w:rPr>
                    <w:rFonts w:ascii="Calibri" w:eastAsia="仿宋_GB2312" w:hAnsi="Calibri" w:cs="Calibri"/>
                    <w:b/>
                    <w:bCs/>
                    <w:sz w:val="24"/>
                    <w:szCs w:val="24"/>
                  </w:rPr>
                </w:rPrChange>
              </w:rPr>
              <w:t xml:space="preserve">   </w:t>
            </w:r>
            <w:r w:rsidRPr="00B91070">
              <w:rPr>
                <w:rFonts w:ascii="Times New Roman" w:hAnsi="Times New Roman" w:cs="Times New Roman" w:hint="eastAsia"/>
                <w:b/>
                <w:bCs/>
                <w:szCs w:val="21"/>
                <w:rPrChange w:id="472" w:author="常华" w:date="2021-08-25T10:59:00Z">
                  <w:rPr>
                    <w:rFonts w:ascii="Calibri" w:eastAsia="仿宋_GB2312" w:hAnsi="Calibri" w:cs="Calibri" w:hint="eastAsia"/>
                    <w:b/>
                    <w:bCs/>
                    <w:sz w:val="24"/>
                    <w:szCs w:val="24"/>
                  </w:rPr>
                </w:rPrChange>
              </w:rPr>
              <w:t>日</w:t>
            </w:r>
          </w:p>
        </w:tc>
      </w:tr>
    </w:tbl>
    <w:p w:rsidR="00206C5A" w:rsidRPr="00B91070" w:rsidRDefault="00206C5A">
      <w:pPr>
        <w:snapToGrid w:val="0"/>
        <w:rPr>
          <w:rFonts w:ascii="黑体" w:eastAsia="黑体" w:hAnsi="宋体" w:cs="Calibri"/>
          <w:sz w:val="2"/>
          <w:szCs w:val="21"/>
          <w:rPrChange w:id="473" w:author="常华" w:date="2021-08-25T10:59:00Z">
            <w:rPr>
              <w:rFonts w:ascii="黑体" w:eastAsia="黑体" w:hAnsi="宋体" w:cs="Calibri"/>
              <w:szCs w:val="21"/>
            </w:rPr>
          </w:rPrChange>
        </w:rPr>
        <w:pPrChange w:id="474" w:author="常华" w:date="2021-08-25T10:59:00Z">
          <w:pPr>
            <w:spacing w:line="320" w:lineRule="exact"/>
          </w:pPr>
        </w:pPrChange>
      </w:pPr>
    </w:p>
    <w:p w:rsidR="00B91070" w:rsidRDefault="00B91070" w:rsidP="00206C5A">
      <w:pPr>
        <w:widowControl/>
        <w:jc w:val="left"/>
        <w:rPr>
          <w:ins w:id="475" w:author="常华" w:date="2021-08-25T11:05:00Z"/>
          <w:rFonts w:ascii="方正仿宋_GBK" w:eastAsia="方正仿宋_GBK" w:hAnsi="仿宋" w:cs="仿宋_GB2312"/>
          <w:sz w:val="32"/>
          <w:szCs w:val="32"/>
        </w:rPr>
        <w:sectPr w:rsidR="00B91070" w:rsidSect="00B91070">
          <w:footerReference w:type="even" r:id="rId6"/>
          <w:footerReference w:type="default" r:id="rId7"/>
          <w:pgSz w:w="11906" w:h="16838" w:code="9"/>
          <w:pgMar w:top="1701" w:right="1418" w:bottom="1418" w:left="1418" w:header="851" w:footer="992" w:gutter="0"/>
          <w:cols w:space="425"/>
          <w:docGrid w:type="lines" w:linePitch="312"/>
        </w:sectPr>
      </w:pPr>
    </w:p>
    <w:p w:rsidR="00206C5A" w:rsidRDefault="00206C5A" w:rsidP="00206C5A">
      <w:pPr>
        <w:widowControl/>
        <w:jc w:val="left"/>
        <w:rPr>
          <w:ins w:id="507" w:author="常华" w:date="2021-08-25T10:59:00Z"/>
          <w:rFonts w:ascii="方正黑体_GBK" w:eastAsia="方正黑体_GBK" w:hAnsi="仿宋" w:cs="仿宋_GB2312"/>
          <w:sz w:val="32"/>
          <w:szCs w:val="32"/>
        </w:rPr>
      </w:pPr>
      <w:del w:id="508" w:author="常华" w:date="2021-08-25T11:05:00Z">
        <w:r w:rsidRPr="00206C5A" w:rsidDel="00B91070">
          <w:rPr>
            <w:rFonts w:ascii="方正仿宋_GBK" w:eastAsia="方正仿宋_GBK" w:hAnsi="仿宋" w:cs="仿宋_GB2312"/>
            <w:sz w:val="32"/>
            <w:szCs w:val="32"/>
          </w:rPr>
          <w:lastRenderedPageBreak/>
          <w:br w:type="page"/>
        </w:r>
      </w:del>
      <w:r w:rsidRPr="00206C5A">
        <w:rPr>
          <w:rFonts w:ascii="方正黑体_GBK" w:eastAsia="方正黑体_GBK" w:hAnsi="仿宋" w:cs="仿宋_GB2312" w:hint="eastAsia"/>
          <w:sz w:val="32"/>
          <w:szCs w:val="32"/>
        </w:rPr>
        <w:t>附件2</w:t>
      </w:r>
    </w:p>
    <w:p w:rsidR="00B91070" w:rsidRPr="00206C5A" w:rsidRDefault="00B91070" w:rsidP="00206C5A">
      <w:pPr>
        <w:widowControl/>
        <w:jc w:val="left"/>
        <w:rPr>
          <w:rFonts w:ascii="方正黑体_GBK" w:eastAsia="方正黑体_GBK" w:hAnsi="仿宋" w:cs="仿宋_GB2312"/>
          <w:sz w:val="32"/>
          <w:szCs w:val="32"/>
        </w:rPr>
      </w:pPr>
    </w:p>
    <w:p w:rsidR="00B07C74" w:rsidRPr="00B91070" w:rsidDel="00B91070" w:rsidRDefault="00B07C74">
      <w:pPr>
        <w:spacing w:line="600" w:lineRule="exact"/>
        <w:jc w:val="center"/>
        <w:rPr>
          <w:del w:id="509" w:author="常华" w:date="2021-08-25T11:08:00Z"/>
          <w:rFonts w:ascii="方正小标宋简体" w:eastAsia="方正小标宋简体" w:hAnsi="Times New Roman" w:cs="Times New Roman"/>
          <w:sz w:val="44"/>
          <w:szCs w:val="44"/>
          <w:rPrChange w:id="510" w:author="常华" w:date="2021-08-25T10:59:00Z">
            <w:rPr>
              <w:del w:id="511" w:author="常华" w:date="2021-08-25T11:08:00Z"/>
              <w:rFonts w:ascii="方正小标宋_GBK" w:eastAsia="方正小标宋_GBK" w:hAnsi="仿宋" w:cs="仿宋_GB2312"/>
              <w:b/>
              <w:sz w:val="44"/>
              <w:szCs w:val="44"/>
            </w:rPr>
          </w:rPrChange>
        </w:rPr>
        <w:pPrChange w:id="512" w:author="常华" w:date="2021-08-25T10:59:00Z">
          <w:pPr>
            <w:spacing w:line="500" w:lineRule="exact"/>
            <w:jc w:val="center"/>
          </w:pPr>
        </w:pPrChange>
      </w:pPr>
      <w:r w:rsidRPr="00B91070">
        <w:rPr>
          <w:rFonts w:ascii="方正小标宋简体" w:eastAsia="方正小标宋简体" w:hAnsi="Times New Roman" w:cs="Times New Roman" w:hint="eastAsia"/>
          <w:sz w:val="44"/>
          <w:szCs w:val="44"/>
          <w:rPrChange w:id="513" w:author="常华" w:date="2021-08-25T10:59:00Z">
            <w:rPr>
              <w:rFonts w:ascii="方正小标宋_GBK" w:eastAsia="方正小标宋_GBK" w:hAnsi="仿宋" w:cs="仿宋_GB2312" w:hint="eastAsia"/>
              <w:b/>
              <w:sz w:val="44"/>
              <w:szCs w:val="44"/>
            </w:rPr>
          </w:rPrChange>
        </w:rPr>
        <w:t>湖南省高校科学研究项目咨询评审</w:t>
      </w:r>
    </w:p>
    <w:p w:rsidR="00B07C74" w:rsidRPr="00B91070" w:rsidRDefault="00B07C74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  <w:rPrChange w:id="514" w:author="常华" w:date="2021-08-25T10:59:00Z">
            <w:rPr>
              <w:rFonts w:ascii="方正小标宋_GBK" w:eastAsia="方正小标宋_GBK" w:hAnsi="仿宋" w:cs="仿宋_GB2312"/>
              <w:b/>
              <w:sz w:val="44"/>
              <w:szCs w:val="44"/>
            </w:rPr>
          </w:rPrChange>
        </w:rPr>
        <w:pPrChange w:id="515" w:author="常华" w:date="2021-08-25T10:59:00Z">
          <w:pPr>
            <w:spacing w:line="500" w:lineRule="exact"/>
            <w:jc w:val="center"/>
          </w:pPr>
        </w:pPrChange>
      </w:pPr>
      <w:r w:rsidRPr="00B91070">
        <w:rPr>
          <w:rFonts w:ascii="方正小标宋简体" w:eastAsia="方正小标宋简体" w:hAnsi="Times New Roman" w:cs="Times New Roman" w:hint="eastAsia"/>
          <w:sz w:val="44"/>
          <w:szCs w:val="44"/>
          <w:rPrChange w:id="516" w:author="常华" w:date="2021-08-25T10:59:00Z">
            <w:rPr>
              <w:rFonts w:ascii="方正小标宋_GBK" w:eastAsia="方正小标宋_GBK" w:hAnsi="仿宋" w:cs="仿宋_GB2312" w:hint="eastAsia"/>
              <w:b/>
              <w:sz w:val="44"/>
              <w:szCs w:val="44"/>
            </w:rPr>
          </w:rPrChange>
        </w:rPr>
        <w:t>专家推荐汇总表</w:t>
      </w:r>
    </w:p>
    <w:p w:rsidR="00B07C74" w:rsidRPr="00B91070" w:rsidRDefault="00B07C74">
      <w:pPr>
        <w:snapToGrid w:val="0"/>
        <w:rPr>
          <w:rFonts w:ascii="Times New Roman" w:hAnsi="Times New Roman" w:cs="Times New Roman"/>
          <w:b/>
          <w:szCs w:val="21"/>
          <w:rPrChange w:id="517" w:author="常华" w:date="2021-08-25T11:04:00Z">
            <w:rPr>
              <w:rFonts w:ascii="方正小标宋_GBK" w:eastAsia="方正小标宋_GBK" w:hAnsi="仿宋" w:cs="仿宋_GB2312"/>
              <w:b/>
              <w:sz w:val="44"/>
              <w:szCs w:val="44"/>
            </w:rPr>
          </w:rPrChange>
        </w:rPr>
        <w:pPrChange w:id="518" w:author="常华" w:date="2021-08-25T11:04:00Z">
          <w:pPr/>
        </w:pPrChange>
      </w:pPr>
    </w:p>
    <w:p w:rsidR="00206C5A" w:rsidRPr="00B91070" w:rsidRDefault="00206C5A">
      <w:pPr>
        <w:snapToGrid w:val="0"/>
        <w:rPr>
          <w:rFonts w:ascii="Times New Roman" w:hAnsi="Times New Roman" w:cs="Times New Roman"/>
          <w:b/>
          <w:bCs/>
          <w:szCs w:val="21"/>
          <w:rPrChange w:id="519" w:author="常华" w:date="2021-08-25T11:04:00Z">
            <w:rPr>
              <w:rFonts w:ascii="Calibri" w:eastAsia="仿宋_GB2312" w:hAnsi="Calibri" w:cs="Calibri"/>
              <w:b/>
              <w:bCs/>
              <w:sz w:val="32"/>
              <w:szCs w:val="21"/>
            </w:rPr>
          </w:rPrChange>
        </w:rPr>
        <w:pPrChange w:id="520" w:author="常华" w:date="2021-08-25T11:04:00Z">
          <w:pPr/>
        </w:pPrChange>
      </w:pPr>
      <w:r w:rsidRPr="00B91070">
        <w:rPr>
          <w:rFonts w:ascii="Times New Roman" w:hAnsi="Times New Roman" w:cs="Times New Roman" w:hint="eastAsia"/>
          <w:b/>
          <w:bCs/>
          <w:szCs w:val="21"/>
          <w:rPrChange w:id="521" w:author="常华" w:date="2021-08-25T11:04:00Z">
            <w:rPr>
              <w:rFonts w:ascii="Calibri" w:eastAsia="仿宋_GB2312" w:hAnsi="Calibri" w:cs="Calibri" w:hint="eastAsia"/>
              <w:b/>
              <w:bCs/>
              <w:sz w:val="32"/>
              <w:szCs w:val="21"/>
            </w:rPr>
          </w:rPrChange>
        </w:rPr>
        <w:t>单位（盖章）：</w:t>
      </w:r>
      <w:r w:rsidRPr="00B91070">
        <w:rPr>
          <w:rFonts w:ascii="Times New Roman" w:hAnsi="Times New Roman" w:cs="Times New Roman"/>
          <w:b/>
          <w:bCs/>
          <w:szCs w:val="21"/>
          <w:rPrChange w:id="522" w:author="常华" w:date="2021-08-25T11:04:00Z">
            <w:rPr>
              <w:rFonts w:ascii="Calibri" w:eastAsia="仿宋_GB2312" w:hAnsi="Calibri" w:cs="Calibri"/>
              <w:b/>
              <w:bCs/>
              <w:sz w:val="32"/>
              <w:szCs w:val="21"/>
            </w:rPr>
          </w:rPrChange>
        </w:rPr>
        <w:t xml:space="preserve">            </w:t>
      </w:r>
    </w:p>
    <w:tbl>
      <w:tblPr>
        <w:tblW w:w="5414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523" w:author="常华" w:date="2021-08-25T11:06:00Z">
          <w:tblPr>
            <w:tblW w:w="5764" w:type="pct"/>
            <w:jc w:val="center"/>
            <w:tbl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insideH w:val="single" w:sz="4" w:space="0" w:color="FFFFFF"/>
              <w:insideV w:val="single" w:sz="4" w:space="0" w:color="FFFFFF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768"/>
        <w:gridCol w:w="1451"/>
        <w:gridCol w:w="684"/>
        <w:gridCol w:w="848"/>
        <w:gridCol w:w="1629"/>
        <w:gridCol w:w="1398"/>
        <w:gridCol w:w="1629"/>
        <w:gridCol w:w="2095"/>
        <w:gridCol w:w="2095"/>
        <w:gridCol w:w="2247"/>
        <w:tblGridChange w:id="524">
          <w:tblGrid>
            <w:gridCol w:w="5"/>
            <w:gridCol w:w="767"/>
            <w:gridCol w:w="1"/>
            <w:gridCol w:w="1451"/>
            <w:gridCol w:w="4"/>
            <w:gridCol w:w="680"/>
            <w:gridCol w:w="609"/>
            <w:gridCol w:w="239"/>
            <w:gridCol w:w="971"/>
            <w:gridCol w:w="658"/>
            <w:gridCol w:w="977"/>
            <w:gridCol w:w="421"/>
            <w:gridCol w:w="982"/>
            <w:gridCol w:w="647"/>
            <w:gridCol w:w="988"/>
            <w:gridCol w:w="1107"/>
            <w:gridCol w:w="996"/>
            <w:gridCol w:w="1099"/>
            <w:gridCol w:w="1004"/>
            <w:gridCol w:w="1243"/>
            <w:gridCol w:w="1012"/>
          </w:tblGrid>
        </w:tblGridChange>
      </w:tblGrid>
      <w:tr w:rsidR="00B91070" w:rsidRPr="00B91070" w:rsidTr="00B91070">
        <w:trPr>
          <w:cantSplit/>
          <w:trHeight w:val="495"/>
          <w:jc w:val="center"/>
          <w:trPrChange w:id="525" w:author="常华" w:date="2021-08-25T11:06:00Z">
            <w:trPr>
              <w:cantSplit/>
              <w:trHeight w:val="495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26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27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28" w:author="常华" w:date="2021-08-25T11:04:00Z">
                <w:pPr>
                  <w:jc w:val="center"/>
                </w:pPr>
              </w:pPrChange>
            </w:pPr>
            <w:r w:rsidRPr="00B91070">
              <w:rPr>
                <w:rFonts w:ascii="Times New Roman" w:hAnsi="Times New Roman" w:cs="Times New Roman" w:hint="eastAsia"/>
                <w:szCs w:val="21"/>
                <w:rPrChange w:id="529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序号</w:t>
            </w: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30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31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32" w:author="常华" w:date="2021-08-25T11:04:00Z">
                <w:pPr>
                  <w:jc w:val="center"/>
                </w:pPr>
              </w:pPrChange>
            </w:pPr>
            <w:r w:rsidRPr="00B91070">
              <w:rPr>
                <w:rFonts w:ascii="Times New Roman" w:hAnsi="Times New Roman" w:cs="Times New Roman" w:hint="eastAsia"/>
                <w:szCs w:val="21"/>
                <w:rPrChange w:id="533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姓</w:t>
            </w:r>
            <w:ins w:id="534" w:author="常华" w:date="2021-08-25T11:04:00Z">
              <w:r w:rsidR="00B91070">
                <w:rPr>
                  <w:rFonts w:ascii="Times New Roman" w:hAnsi="Times New Roman" w:cs="Times New Roman" w:hint="eastAsia"/>
                  <w:szCs w:val="21"/>
                </w:rPr>
                <w:t xml:space="preserve">　</w:t>
              </w:r>
            </w:ins>
            <w:r w:rsidRPr="00B91070">
              <w:rPr>
                <w:rFonts w:ascii="Times New Roman" w:hAnsi="Times New Roman" w:cs="Times New Roman" w:hint="eastAsia"/>
                <w:szCs w:val="21"/>
                <w:rPrChange w:id="535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名</w:t>
            </w: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36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37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38" w:author="常华" w:date="2021-08-25T11:04:00Z">
                <w:pPr>
                  <w:jc w:val="center"/>
                </w:pPr>
              </w:pPrChange>
            </w:pPr>
            <w:r w:rsidRPr="00B91070">
              <w:rPr>
                <w:rFonts w:ascii="Times New Roman" w:hAnsi="Times New Roman" w:cs="Times New Roman" w:hint="eastAsia"/>
                <w:szCs w:val="21"/>
                <w:rPrChange w:id="539" w:author="常华" w:date="2021-08-25T11:04:00Z">
                  <w:rPr>
                    <w:rFonts w:ascii="宋体" w:eastAsia="宋体" w:hAnsi="宋体" w:cs="Arial Unicode MS" w:hint="eastAsia"/>
                    <w:szCs w:val="18"/>
                  </w:rPr>
                </w:rPrChange>
              </w:rPr>
              <w:t>年龄</w:t>
            </w: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40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41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42" w:author="常华" w:date="2021-08-25T11:04:00Z">
                <w:pPr>
                  <w:jc w:val="center"/>
                </w:pPr>
              </w:pPrChange>
            </w:pPr>
            <w:r w:rsidRPr="00B91070">
              <w:rPr>
                <w:rFonts w:ascii="Times New Roman" w:hAnsi="Times New Roman" w:cs="Times New Roman" w:hint="eastAsia"/>
                <w:szCs w:val="21"/>
                <w:rPrChange w:id="543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性别</w:t>
            </w: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44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45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46" w:author="常华" w:date="2021-08-25T11:04:00Z">
                <w:pPr>
                  <w:jc w:val="center"/>
                </w:pPr>
              </w:pPrChange>
            </w:pPr>
            <w:proofErr w:type="gramStart"/>
            <w:r w:rsidRPr="00B91070">
              <w:rPr>
                <w:rFonts w:ascii="Times New Roman" w:hAnsi="Times New Roman" w:cs="Times New Roman" w:hint="eastAsia"/>
                <w:szCs w:val="21"/>
                <w:rPrChange w:id="547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职</w:t>
            </w:r>
            <w:ins w:id="548" w:author="常华" w:date="2021-08-25T11:06:00Z">
              <w:r w:rsidR="00B91070">
                <w:rPr>
                  <w:rFonts w:ascii="Times New Roman" w:hAnsi="Times New Roman" w:cs="Times New Roman" w:hint="eastAsia"/>
                  <w:szCs w:val="21"/>
                </w:rPr>
                <w:t xml:space="preserve">　</w:t>
              </w:r>
              <w:r w:rsidR="00B91070">
                <w:rPr>
                  <w:rFonts w:ascii="Times New Roman" w:hAnsi="Times New Roman" w:cs="Times New Roman"/>
                  <w:szCs w:val="21"/>
                </w:rPr>
                <w:t xml:space="preserve">　</w:t>
              </w:r>
            </w:ins>
            <w:proofErr w:type="gramEnd"/>
            <w:r w:rsidRPr="00B91070">
              <w:rPr>
                <w:rFonts w:ascii="Times New Roman" w:hAnsi="Times New Roman" w:cs="Times New Roman" w:hint="eastAsia"/>
                <w:szCs w:val="21"/>
                <w:rPrChange w:id="549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称</w:t>
            </w: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50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51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52" w:author="常华" w:date="2021-08-25T11:04:00Z">
                <w:pPr>
                  <w:jc w:val="center"/>
                </w:pPr>
              </w:pPrChange>
            </w:pPr>
            <w:proofErr w:type="gramStart"/>
            <w:r w:rsidRPr="00B91070">
              <w:rPr>
                <w:rFonts w:ascii="Times New Roman" w:hAnsi="Times New Roman" w:cs="Times New Roman" w:hint="eastAsia"/>
                <w:szCs w:val="21"/>
                <w:rPrChange w:id="553" w:author="常华" w:date="2021-08-25T11:04:00Z">
                  <w:rPr>
                    <w:rFonts w:ascii="宋体" w:eastAsia="宋体" w:hAnsi="宋体" w:cs="Arial Unicode MS" w:hint="eastAsia"/>
                    <w:szCs w:val="18"/>
                  </w:rPr>
                </w:rPrChange>
              </w:rPr>
              <w:t>学</w:t>
            </w:r>
            <w:ins w:id="554" w:author="常华" w:date="2021-08-25T11:06:00Z">
              <w:r w:rsidR="00B91070">
                <w:rPr>
                  <w:rFonts w:ascii="Times New Roman" w:hAnsi="Times New Roman" w:cs="Times New Roman" w:hint="eastAsia"/>
                  <w:szCs w:val="21"/>
                </w:rPr>
                <w:t xml:space="preserve">　</w:t>
              </w:r>
              <w:r w:rsidR="00B91070">
                <w:rPr>
                  <w:rFonts w:ascii="Times New Roman" w:hAnsi="Times New Roman" w:cs="Times New Roman"/>
                  <w:szCs w:val="21"/>
                </w:rPr>
                <w:t xml:space="preserve">　</w:t>
              </w:r>
            </w:ins>
            <w:proofErr w:type="gramEnd"/>
            <w:r w:rsidRPr="00B91070">
              <w:rPr>
                <w:rFonts w:ascii="Times New Roman" w:hAnsi="Times New Roman" w:cs="Times New Roman" w:hint="eastAsia"/>
                <w:szCs w:val="21"/>
                <w:rPrChange w:id="555" w:author="常华" w:date="2021-08-25T11:04:00Z">
                  <w:rPr>
                    <w:rFonts w:ascii="宋体" w:eastAsia="宋体" w:hAnsi="宋体" w:cs="Arial Unicode MS" w:hint="eastAsia"/>
                    <w:szCs w:val="18"/>
                  </w:rPr>
                </w:rPrChange>
              </w:rPr>
              <w:t>位</w:t>
            </w: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56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57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58" w:author="常华" w:date="2021-08-25T11:04:00Z">
                <w:pPr>
                  <w:jc w:val="center"/>
                </w:pPr>
              </w:pPrChange>
            </w:pPr>
            <w:proofErr w:type="gramStart"/>
            <w:r w:rsidRPr="00B91070">
              <w:rPr>
                <w:rFonts w:ascii="Times New Roman" w:hAnsi="Times New Roman" w:cs="Times New Roman" w:hint="eastAsia"/>
                <w:szCs w:val="21"/>
                <w:rPrChange w:id="559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学</w:t>
            </w:r>
            <w:ins w:id="560" w:author="常华" w:date="2021-08-25T11:06:00Z">
              <w:r w:rsidR="00B91070">
                <w:rPr>
                  <w:rFonts w:ascii="Times New Roman" w:hAnsi="Times New Roman" w:cs="Times New Roman" w:hint="eastAsia"/>
                  <w:szCs w:val="21"/>
                </w:rPr>
                <w:t xml:space="preserve">　</w:t>
              </w:r>
              <w:r w:rsidR="00B91070">
                <w:rPr>
                  <w:rFonts w:ascii="Times New Roman" w:hAnsi="Times New Roman" w:cs="Times New Roman"/>
                  <w:szCs w:val="21"/>
                </w:rPr>
                <w:t xml:space="preserve">　</w:t>
              </w:r>
            </w:ins>
            <w:proofErr w:type="gramEnd"/>
            <w:r w:rsidRPr="00B91070">
              <w:rPr>
                <w:rFonts w:ascii="Times New Roman" w:hAnsi="Times New Roman" w:cs="Times New Roman" w:hint="eastAsia"/>
                <w:szCs w:val="21"/>
                <w:rPrChange w:id="561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科</w:t>
            </w:r>
          </w:p>
        </w:tc>
        <w:tc>
          <w:tcPr>
            <w:tcW w:w="2103" w:type="dxa"/>
            <w:vAlign w:val="center"/>
            <w:tcPrChange w:id="562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63" w:author="常华" w:date="2021-08-25T11:04:00Z">
                  <w:rPr>
                    <w:rFonts w:ascii="宋体" w:eastAsia="宋体" w:hAnsi="宋体" w:cs="Calibri"/>
                    <w:szCs w:val="18"/>
                  </w:rPr>
                </w:rPrChange>
              </w:rPr>
              <w:pPrChange w:id="564" w:author="常华" w:date="2021-08-25T11:04:00Z">
                <w:pPr>
                  <w:jc w:val="center"/>
                </w:pPr>
              </w:pPrChange>
            </w:pPr>
            <w:r w:rsidRPr="00B91070">
              <w:rPr>
                <w:rFonts w:ascii="Times New Roman" w:hAnsi="Times New Roman" w:cs="Times New Roman" w:hint="eastAsia"/>
                <w:szCs w:val="21"/>
                <w:rPrChange w:id="565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研究方向</w:t>
            </w: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66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67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68" w:author="常华" w:date="2021-08-25T11:04:00Z">
                <w:pPr>
                  <w:jc w:val="center"/>
                </w:pPr>
              </w:pPrChange>
            </w:pPr>
            <w:r w:rsidRPr="00B91070">
              <w:rPr>
                <w:rFonts w:ascii="Times New Roman" w:hAnsi="Times New Roman" w:cs="Times New Roman" w:hint="eastAsia"/>
                <w:szCs w:val="21"/>
                <w:rPrChange w:id="569" w:author="常华" w:date="2021-08-25T11:04:00Z">
                  <w:rPr>
                    <w:rFonts w:ascii="宋体" w:eastAsia="宋体" w:hAnsi="宋体" w:cs="Calibri" w:hint="eastAsia"/>
                    <w:szCs w:val="18"/>
                  </w:rPr>
                </w:rPrChange>
              </w:rPr>
              <w:t>移动电话</w:t>
            </w: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70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71" w:author="常华" w:date="2021-08-25T11:04:00Z">
                  <w:rPr>
                    <w:rFonts w:ascii="宋体" w:eastAsia="宋体" w:hAnsi="宋体" w:cs="Arial Unicode MS"/>
                    <w:szCs w:val="18"/>
                  </w:rPr>
                </w:rPrChange>
              </w:rPr>
              <w:pPrChange w:id="572" w:author="常华" w:date="2021-08-25T11:04:00Z">
                <w:pPr>
                  <w:jc w:val="center"/>
                </w:pPr>
              </w:pPrChange>
            </w:pPr>
            <w:r w:rsidRPr="00B91070">
              <w:rPr>
                <w:rFonts w:ascii="Times New Roman" w:hAnsi="Times New Roman" w:cs="Times New Roman" w:hint="eastAsia"/>
                <w:szCs w:val="21"/>
                <w:rPrChange w:id="573" w:author="常华" w:date="2021-08-25T11:04:00Z">
                  <w:rPr>
                    <w:rFonts w:ascii="宋体" w:eastAsia="宋体" w:hAnsi="宋体" w:cs="Arial Unicode MS" w:hint="eastAsia"/>
                    <w:szCs w:val="18"/>
                  </w:rPr>
                </w:rPrChange>
              </w:rPr>
              <w:t>电子邮箱</w:t>
            </w:r>
          </w:p>
        </w:tc>
      </w:tr>
      <w:tr w:rsidR="00B91070" w:rsidRPr="00B91070" w:rsidTr="00B91070">
        <w:trPr>
          <w:cantSplit/>
          <w:trHeight w:val="686"/>
          <w:jc w:val="center"/>
          <w:trPrChange w:id="574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75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76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57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78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79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580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81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82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58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84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85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58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87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88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58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90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91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59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93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94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595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596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597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59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599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00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0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02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03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04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Tr="00B91070">
        <w:trPr>
          <w:cantSplit/>
          <w:trHeight w:val="686"/>
          <w:jc w:val="center"/>
          <w:trPrChange w:id="605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06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07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0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09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10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61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12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13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1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15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16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1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18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19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20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21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22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2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24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25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2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627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28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62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30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31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63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33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634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635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Del="00B91070" w:rsidTr="00B91070">
        <w:tblPrEx>
          <w:tblPrExChange w:id="636" w:author="常华" w:date="2021-08-25T11:0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cantSplit/>
          <w:trHeight w:val="686"/>
          <w:jc w:val="center"/>
          <w:del w:id="637" w:author="常华" w:date="2021-08-25T11:05:00Z"/>
          <w:trPrChange w:id="638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39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40" w:author="常华" w:date="2021-08-25T11:05:00Z"/>
                <w:rFonts w:ascii="Times New Roman" w:hAnsi="Times New Roman" w:cs="Times New Roman"/>
                <w:szCs w:val="21"/>
                <w:rPrChange w:id="641" w:author="常华" w:date="2021-08-25T11:04:00Z">
                  <w:rPr>
                    <w:del w:id="642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4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44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45" w:author="常华" w:date="2021-08-25T11:05:00Z"/>
                <w:rFonts w:ascii="Times New Roman" w:hAnsi="Times New Roman" w:cs="Times New Roman"/>
                <w:szCs w:val="21"/>
                <w:rPrChange w:id="646" w:author="常华" w:date="2021-08-25T11:04:00Z">
                  <w:rPr>
                    <w:del w:id="647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64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49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50" w:author="常华" w:date="2021-08-25T11:05:00Z"/>
                <w:rFonts w:ascii="Times New Roman" w:hAnsi="Times New Roman" w:cs="Times New Roman"/>
                <w:szCs w:val="21"/>
                <w:rPrChange w:id="651" w:author="常华" w:date="2021-08-25T11:04:00Z">
                  <w:rPr>
                    <w:del w:id="652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5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54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55" w:author="常华" w:date="2021-08-25T11:05:00Z"/>
                <w:rFonts w:ascii="Times New Roman" w:hAnsi="Times New Roman" w:cs="Times New Roman"/>
                <w:szCs w:val="21"/>
                <w:rPrChange w:id="656" w:author="常华" w:date="2021-08-25T11:04:00Z">
                  <w:rPr>
                    <w:del w:id="657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5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59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60" w:author="常华" w:date="2021-08-25T11:05:00Z"/>
                <w:rFonts w:ascii="Times New Roman" w:hAnsi="Times New Roman" w:cs="Times New Roman"/>
                <w:szCs w:val="21"/>
                <w:rPrChange w:id="661" w:author="常华" w:date="2021-08-25T11:04:00Z">
                  <w:rPr>
                    <w:del w:id="662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6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64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65" w:author="常华" w:date="2021-08-25T11:05:00Z"/>
                <w:rFonts w:ascii="Times New Roman" w:hAnsi="Times New Roman" w:cs="Times New Roman"/>
                <w:szCs w:val="21"/>
                <w:rPrChange w:id="666" w:author="常华" w:date="2021-08-25T11:04:00Z">
                  <w:rPr>
                    <w:del w:id="667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6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69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70" w:author="常华" w:date="2021-08-25T11:05:00Z"/>
                <w:rFonts w:ascii="Times New Roman" w:hAnsi="Times New Roman" w:cs="Times New Roman"/>
                <w:szCs w:val="21"/>
                <w:rPrChange w:id="671" w:author="常华" w:date="2021-08-25T11:04:00Z">
                  <w:rPr>
                    <w:del w:id="672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7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674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75" w:author="常华" w:date="2021-08-25T11:05:00Z"/>
                <w:rFonts w:ascii="Times New Roman" w:hAnsi="Times New Roman" w:cs="Times New Roman"/>
                <w:szCs w:val="21"/>
                <w:rPrChange w:id="676" w:author="常华" w:date="2021-08-25T11:04:00Z">
                  <w:rPr>
                    <w:del w:id="677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67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79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80" w:author="常华" w:date="2021-08-25T11:05:00Z"/>
                <w:rFonts w:ascii="Times New Roman" w:hAnsi="Times New Roman" w:cs="Times New Roman"/>
                <w:szCs w:val="21"/>
                <w:rPrChange w:id="681" w:author="常华" w:date="2021-08-25T11:04:00Z">
                  <w:rPr>
                    <w:del w:id="682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68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84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85" w:author="常华" w:date="2021-08-25T11:05:00Z"/>
                <w:rFonts w:ascii="Times New Roman" w:hAnsi="Times New Roman" w:cs="Times New Roman"/>
                <w:szCs w:val="21"/>
                <w:rPrChange w:id="686" w:author="常华" w:date="2021-08-25T11:04:00Z">
                  <w:rPr>
                    <w:del w:id="687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688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Del="00B91070" w:rsidTr="00B91070">
        <w:tblPrEx>
          <w:tblPrExChange w:id="689" w:author="常华" w:date="2021-08-25T11:0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cantSplit/>
          <w:trHeight w:val="686"/>
          <w:jc w:val="center"/>
          <w:del w:id="690" w:author="常华" w:date="2021-08-25T11:05:00Z"/>
          <w:trPrChange w:id="691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92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93" w:author="常华" w:date="2021-08-25T11:05:00Z"/>
                <w:rFonts w:ascii="Times New Roman" w:hAnsi="Times New Roman" w:cs="Times New Roman"/>
                <w:szCs w:val="21"/>
                <w:rPrChange w:id="694" w:author="常华" w:date="2021-08-25T11:04:00Z">
                  <w:rPr>
                    <w:del w:id="695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69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697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698" w:author="常华" w:date="2021-08-25T11:05:00Z"/>
                <w:rFonts w:ascii="Times New Roman" w:hAnsi="Times New Roman" w:cs="Times New Roman"/>
                <w:szCs w:val="21"/>
                <w:rPrChange w:id="699" w:author="常华" w:date="2021-08-25T11:04:00Z">
                  <w:rPr>
                    <w:del w:id="700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70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02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03" w:author="常华" w:date="2021-08-25T11:05:00Z"/>
                <w:rFonts w:ascii="Times New Roman" w:hAnsi="Times New Roman" w:cs="Times New Roman"/>
                <w:szCs w:val="21"/>
                <w:rPrChange w:id="704" w:author="常华" w:date="2021-08-25T11:04:00Z">
                  <w:rPr>
                    <w:del w:id="705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0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07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08" w:author="常华" w:date="2021-08-25T11:05:00Z"/>
                <w:rFonts w:ascii="Times New Roman" w:hAnsi="Times New Roman" w:cs="Times New Roman"/>
                <w:szCs w:val="21"/>
                <w:rPrChange w:id="709" w:author="常华" w:date="2021-08-25T11:04:00Z">
                  <w:rPr>
                    <w:del w:id="710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1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12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13" w:author="常华" w:date="2021-08-25T11:05:00Z"/>
                <w:rFonts w:ascii="Times New Roman" w:hAnsi="Times New Roman" w:cs="Times New Roman"/>
                <w:szCs w:val="21"/>
                <w:rPrChange w:id="714" w:author="常华" w:date="2021-08-25T11:04:00Z">
                  <w:rPr>
                    <w:del w:id="715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1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17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18" w:author="常华" w:date="2021-08-25T11:05:00Z"/>
                <w:rFonts w:ascii="Times New Roman" w:hAnsi="Times New Roman" w:cs="Times New Roman"/>
                <w:szCs w:val="21"/>
                <w:rPrChange w:id="719" w:author="常华" w:date="2021-08-25T11:04:00Z">
                  <w:rPr>
                    <w:del w:id="720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2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22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23" w:author="常华" w:date="2021-08-25T11:05:00Z"/>
                <w:rFonts w:ascii="Times New Roman" w:hAnsi="Times New Roman" w:cs="Times New Roman"/>
                <w:szCs w:val="21"/>
                <w:rPrChange w:id="724" w:author="常华" w:date="2021-08-25T11:04:00Z">
                  <w:rPr>
                    <w:del w:id="725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2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727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28" w:author="常华" w:date="2021-08-25T11:05:00Z"/>
                <w:rFonts w:ascii="Times New Roman" w:hAnsi="Times New Roman" w:cs="Times New Roman"/>
                <w:szCs w:val="21"/>
                <w:rPrChange w:id="729" w:author="常华" w:date="2021-08-25T11:04:00Z">
                  <w:rPr>
                    <w:del w:id="730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73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32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33" w:author="常华" w:date="2021-08-25T11:05:00Z"/>
                <w:rFonts w:ascii="Times New Roman" w:hAnsi="Times New Roman" w:cs="Times New Roman"/>
                <w:szCs w:val="21"/>
                <w:rPrChange w:id="734" w:author="常华" w:date="2021-08-25T11:04:00Z">
                  <w:rPr>
                    <w:del w:id="735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73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37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38" w:author="常华" w:date="2021-08-25T11:05:00Z"/>
                <w:rFonts w:ascii="Times New Roman" w:hAnsi="Times New Roman" w:cs="Times New Roman"/>
                <w:szCs w:val="21"/>
                <w:rPrChange w:id="739" w:author="常华" w:date="2021-08-25T11:04:00Z">
                  <w:rPr>
                    <w:del w:id="740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741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Del="00B91070" w:rsidTr="00B91070">
        <w:tblPrEx>
          <w:tblPrExChange w:id="742" w:author="常华" w:date="2021-08-25T11:0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cantSplit/>
          <w:trHeight w:val="686"/>
          <w:jc w:val="center"/>
          <w:del w:id="743" w:author="常华" w:date="2021-08-25T11:05:00Z"/>
          <w:trPrChange w:id="744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45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46" w:author="常华" w:date="2021-08-25T11:05:00Z"/>
                <w:rFonts w:ascii="Times New Roman" w:hAnsi="Times New Roman" w:cs="Times New Roman"/>
                <w:szCs w:val="21"/>
                <w:rPrChange w:id="747" w:author="常华" w:date="2021-08-25T11:04:00Z">
                  <w:rPr>
                    <w:del w:id="748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4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50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51" w:author="常华" w:date="2021-08-25T11:05:00Z"/>
                <w:rFonts w:ascii="Times New Roman" w:hAnsi="Times New Roman" w:cs="Times New Roman"/>
                <w:szCs w:val="21"/>
                <w:rPrChange w:id="752" w:author="常华" w:date="2021-08-25T11:04:00Z">
                  <w:rPr>
                    <w:del w:id="753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75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55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56" w:author="常华" w:date="2021-08-25T11:05:00Z"/>
                <w:rFonts w:ascii="Times New Roman" w:hAnsi="Times New Roman" w:cs="Times New Roman"/>
                <w:szCs w:val="21"/>
                <w:rPrChange w:id="757" w:author="常华" w:date="2021-08-25T11:04:00Z">
                  <w:rPr>
                    <w:del w:id="758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5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60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61" w:author="常华" w:date="2021-08-25T11:05:00Z"/>
                <w:rFonts w:ascii="Times New Roman" w:hAnsi="Times New Roman" w:cs="Times New Roman"/>
                <w:szCs w:val="21"/>
                <w:rPrChange w:id="762" w:author="常华" w:date="2021-08-25T11:04:00Z">
                  <w:rPr>
                    <w:del w:id="763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6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65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66" w:author="常华" w:date="2021-08-25T11:05:00Z"/>
                <w:rFonts w:ascii="Times New Roman" w:hAnsi="Times New Roman" w:cs="Times New Roman"/>
                <w:szCs w:val="21"/>
                <w:rPrChange w:id="767" w:author="常华" w:date="2021-08-25T11:04:00Z">
                  <w:rPr>
                    <w:del w:id="768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6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70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71" w:author="常华" w:date="2021-08-25T11:05:00Z"/>
                <w:rFonts w:ascii="Times New Roman" w:hAnsi="Times New Roman" w:cs="Times New Roman"/>
                <w:szCs w:val="21"/>
                <w:rPrChange w:id="772" w:author="常华" w:date="2021-08-25T11:04:00Z">
                  <w:rPr>
                    <w:del w:id="773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7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75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76" w:author="常华" w:date="2021-08-25T11:05:00Z"/>
                <w:rFonts w:ascii="Times New Roman" w:hAnsi="Times New Roman" w:cs="Times New Roman"/>
                <w:szCs w:val="21"/>
                <w:rPrChange w:id="777" w:author="常华" w:date="2021-08-25T11:04:00Z">
                  <w:rPr>
                    <w:del w:id="778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77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780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81" w:author="常华" w:date="2021-08-25T11:05:00Z"/>
                <w:rFonts w:ascii="Times New Roman" w:hAnsi="Times New Roman" w:cs="Times New Roman"/>
                <w:szCs w:val="21"/>
                <w:rPrChange w:id="782" w:author="常华" w:date="2021-08-25T11:04:00Z">
                  <w:rPr>
                    <w:del w:id="783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78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85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86" w:author="常华" w:date="2021-08-25T11:05:00Z"/>
                <w:rFonts w:ascii="Times New Roman" w:hAnsi="Times New Roman" w:cs="Times New Roman"/>
                <w:szCs w:val="21"/>
                <w:rPrChange w:id="787" w:author="常华" w:date="2021-08-25T11:04:00Z">
                  <w:rPr>
                    <w:del w:id="788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78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90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91" w:author="常华" w:date="2021-08-25T11:05:00Z"/>
                <w:rFonts w:ascii="Times New Roman" w:hAnsi="Times New Roman" w:cs="Times New Roman"/>
                <w:szCs w:val="21"/>
                <w:rPrChange w:id="792" w:author="常华" w:date="2021-08-25T11:04:00Z">
                  <w:rPr>
                    <w:del w:id="793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794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Del="00B91070" w:rsidTr="00B91070">
        <w:tblPrEx>
          <w:tblPrExChange w:id="795" w:author="常华" w:date="2021-08-25T11:0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cantSplit/>
          <w:trHeight w:val="686"/>
          <w:jc w:val="center"/>
          <w:del w:id="796" w:author="常华" w:date="2021-08-25T11:05:00Z"/>
          <w:trPrChange w:id="797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798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799" w:author="常华" w:date="2021-08-25T11:05:00Z"/>
                <w:rFonts w:ascii="Times New Roman" w:hAnsi="Times New Roman" w:cs="Times New Roman"/>
                <w:szCs w:val="21"/>
                <w:rPrChange w:id="800" w:author="常华" w:date="2021-08-25T11:04:00Z">
                  <w:rPr>
                    <w:del w:id="801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0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03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04" w:author="常华" w:date="2021-08-25T11:05:00Z"/>
                <w:rFonts w:ascii="Times New Roman" w:hAnsi="Times New Roman" w:cs="Times New Roman"/>
                <w:szCs w:val="21"/>
                <w:rPrChange w:id="805" w:author="常华" w:date="2021-08-25T11:04:00Z">
                  <w:rPr>
                    <w:del w:id="806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0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08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09" w:author="常华" w:date="2021-08-25T11:05:00Z"/>
                <w:rFonts w:ascii="Times New Roman" w:hAnsi="Times New Roman" w:cs="Times New Roman"/>
                <w:szCs w:val="21"/>
                <w:rPrChange w:id="810" w:author="常华" w:date="2021-08-25T11:04:00Z">
                  <w:rPr>
                    <w:del w:id="811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1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13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14" w:author="常华" w:date="2021-08-25T11:05:00Z"/>
                <w:rFonts w:ascii="Times New Roman" w:hAnsi="Times New Roman" w:cs="Times New Roman"/>
                <w:szCs w:val="21"/>
                <w:rPrChange w:id="815" w:author="常华" w:date="2021-08-25T11:04:00Z">
                  <w:rPr>
                    <w:del w:id="816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1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18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19" w:author="常华" w:date="2021-08-25T11:05:00Z"/>
                <w:rFonts w:ascii="Times New Roman" w:hAnsi="Times New Roman" w:cs="Times New Roman"/>
                <w:szCs w:val="21"/>
                <w:rPrChange w:id="820" w:author="常华" w:date="2021-08-25T11:04:00Z">
                  <w:rPr>
                    <w:del w:id="821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2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23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24" w:author="常华" w:date="2021-08-25T11:05:00Z"/>
                <w:rFonts w:ascii="Times New Roman" w:hAnsi="Times New Roman" w:cs="Times New Roman"/>
                <w:szCs w:val="21"/>
                <w:rPrChange w:id="825" w:author="常华" w:date="2021-08-25T11:04:00Z">
                  <w:rPr>
                    <w:del w:id="826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2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28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29" w:author="常华" w:date="2021-08-25T11:05:00Z"/>
                <w:rFonts w:ascii="Times New Roman" w:hAnsi="Times New Roman" w:cs="Times New Roman"/>
                <w:szCs w:val="21"/>
                <w:rPrChange w:id="830" w:author="常华" w:date="2021-08-25T11:04:00Z">
                  <w:rPr>
                    <w:del w:id="831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3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833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34" w:author="常华" w:date="2021-08-25T11:05:00Z"/>
                <w:rFonts w:ascii="Times New Roman" w:hAnsi="Times New Roman" w:cs="Times New Roman"/>
                <w:szCs w:val="21"/>
                <w:rPrChange w:id="835" w:author="常华" w:date="2021-08-25T11:04:00Z">
                  <w:rPr>
                    <w:del w:id="836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3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38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39" w:author="常华" w:date="2021-08-25T11:05:00Z"/>
                <w:rFonts w:ascii="Times New Roman" w:hAnsi="Times New Roman" w:cs="Times New Roman"/>
                <w:szCs w:val="21"/>
                <w:rPrChange w:id="840" w:author="常华" w:date="2021-08-25T11:04:00Z">
                  <w:rPr>
                    <w:del w:id="841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4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43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844" w:author="常华" w:date="2021-08-25T11:05:00Z"/>
                <w:rFonts w:ascii="Times New Roman" w:hAnsi="Times New Roman" w:cs="Times New Roman"/>
                <w:szCs w:val="21"/>
                <w:rPrChange w:id="845" w:author="常华" w:date="2021-08-25T11:04:00Z">
                  <w:rPr>
                    <w:del w:id="846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47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Tr="00B91070">
        <w:trPr>
          <w:cantSplit/>
          <w:trHeight w:val="686"/>
          <w:jc w:val="center"/>
          <w:trPrChange w:id="848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49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50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5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52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53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5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55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56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5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58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59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60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61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62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6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64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65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6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67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68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6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870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71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7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73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74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75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76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77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78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Tr="00B91070">
        <w:trPr>
          <w:cantSplit/>
          <w:trHeight w:val="686"/>
          <w:jc w:val="center"/>
          <w:trPrChange w:id="879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80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81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8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83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84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885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86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87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8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89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90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9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92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93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9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95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96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89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898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899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00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901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02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0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04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05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0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07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08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09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Tr="00B91070">
        <w:trPr>
          <w:cantSplit/>
          <w:trHeight w:val="686"/>
          <w:jc w:val="center"/>
          <w:ins w:id="910" w:author="常华" w:date="2021-08-25T11:08:00Z"/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1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2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3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4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5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6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7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3" w:type="dxa"/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8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19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0" w:author="常华" w:date="2021-08-25T11:08:00Z"/>
                <w:rFonts w:ascii="Times New Roman" w:hAnsi="Times New Roman" w:cs="Times New Roman"/>
                <w:szCs w:val="21"/>
              </w:rPr>
            </w:pPr>
          </w:p>
        </w:tc>
      </w:tr>
      <w:tr w:rsidR="00B91070" w:rsidRPr="00B91070" w:rsidTr="00B91070">
        <w:trPr>
          <w:cantSplit/>
          <w:trHeight w:val="686"/>
          <w:jc w:val="center"/>
          <w:ins w:id="921" w:author="常华" w:date="2021-08-25T11:08:00Z"/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2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3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4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5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6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7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8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3" w:type="dxa"/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29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30" w:author="常华" w:date="2021-08-25T11:08:00Z"/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1070" w:rsidRPr="00B91070" w:rsidRDefault="00B91070" w:rsidP="00B91070">
            <w:pPr>
              <w:snapToGrid w:val="0"/>
              <w:jc w:val="center"/>
              <w:rPr>
                <w:ins w:id="931" w:author="常华" w:date="2021-08-25T11:08:00Z"/>
                <w:rFonts w:ascii="Times New Roman" w:hAnsi="Times New Roman" w:cs="Times New Roman"/>
                <w:szCs w:val="21"/>
              </w:rPr>
            </w:pPr>
          </w:p>
        </w:tc>
      </w:tr>
      <w:tr w:rsidR="00B91070" w:rsidRPr="00B91070" w:rsidTr="00B91070">
        <w:trPr>
          <w:cantSplit/>
          <w:trHeight w:val="686"/>
          <w:jc w:val="center"/>
          <w:trPrChange w:id="932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33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34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35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36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37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3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39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40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4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42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43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4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45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46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4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48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49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50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51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52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53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954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55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5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57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58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5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60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61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62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Tr="00B91070">
        <w:trPr>
          <w:cantSplit/>
          <w:trHeight w:val="686"/>
          <w:jc w:val="center"/>
          <w:trPrChange w:id="963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64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65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6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67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68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6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70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71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7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73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74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75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76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77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78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79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80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8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82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83" w:author="常华" w:date="2021-08-25T11:04:00Z">
                  <w:rPr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98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985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86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8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88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89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90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91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RDefault="002B5B9F">
            <w:pPr>
              <w:snapToGrid w:val="0"/>
              <w:jc w:val="center"/>
              <w:rPr>
                <w:rFonts w:ascii="Times New Roman" w:hAnsi="Times New Roman" w:cs="Times New Roman"/>
                <w:szCs w:val="21"/>
                <w:rPrChange w:id="992" w:author="常华" w:date="2021-08-25T11:04:00Z">
                  <w:rPr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993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Del="00B91070" w:rsidTr="00B91070">
        <w:tblPrEx>
          <w:tblPrExChange w:id="994" w:author="常华" w:date="2021-08-25T11:0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cantSplit/>
          <w:trHeight w:val="686"/>
          <w:jc w:val="center"/>
          <w:del w:id="995" w:author="常华" w:date="2021-08-25T11:05:00Z"/>
          <w:trPrChange w:id="996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997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998" w:author="常华" w:date="2021-08-25T11:05:00Z"/>
                <w:rFonts w:ascii="Times New Roman" w:hAnsi="Times New Roman" w:cs="Times New Roman"/>
                <w:szCs w:val="21"/>
                <w:rPrChange w:id="999" w:author="常华" w:date="2021-08-25T11:04:00Z">
                  <w:rPr>
                    <w:del w:id="1000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0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02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03" w:author="常华" w:date="2021-08-25T11:05:00Z"/>
                <w:rFonts w:ascii="Times New Roman" w:hAnsi="Times New Roman" w:cs="Times New Roman"/>
                <w:szCs w:val="21"/>
                <w:rPrChange w:id="1004" w:author="常华" w:date="2021-08-25T11:04:00Z">
                  <w:rPr>
                    <w:del w:id="1005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00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07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08" w:author="常华" w:date="2021-08-25T11:05:00Z"/>
                <w:rFonts w:ascii="Times New Roman" w:hAnsi="Times New Roman" w:cs="Times New Roman"/>
                <w:szCs w:val="21"/>
                <w:rPrChange w:id="1009" w:author="常华" w:date="2021-08-25T11:04:00Z">
                  <w:rPr>
                    <w:del w:id="1010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1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12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13" w:author="常华" w:date="2021-08-25T11:05:00Z"/>
                <w:rFonts w:ascii="Times New Roman" w:hAnsi="Times New Roman" w:cs="Times New Roman"/>
                <w:szCs w:val="21"/>
                <w:rPrChange w:id="1014" w:author="常华" w:date="2021-08-25T11:04:00Z">
                  <w:rPr>
                    <w:del w:id="1015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1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17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18" w:author="常华" w:date="2021-08-25T11:05:00Z"/>
                <w:rFonts w:ascii="Times New Roman" w:hAnsi="Times New Roman" w:cs="Times New Roman"/>
                <w:szCs w:val="21"/>
                <w:rPrChange w:id="1019" w:author="常华" w:date="2021-08-25T11:04:00Z">
                  <w:rPr>
                    <w:del w:id="1020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2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22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23" w:author="常华" w:date="2021-08-25T11:05:00Z"/>
                <w:rFonts w:ascii="Times New Roman" w:hAnsi="Times New Roman" w:cs="Times New Roman"/>
                <w:szCs w:val="21"/>
                <w:rPrChange w:id="1024" w:author="常华" w:date="2021-08-25T11:04:00Z">
                  <w:rPr>
                    <w:del w:id="1025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2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27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28" w:author="常华" w:date="2021-08-25T11:05:00Z"/>
                <w:rFonts w:ascii="Times New Roman" w:hAnsi="Times New Roman" w:cs="Times New Roman"/>
                <w:szCs w:val="21"/>
                <w:rPrChange w:id="1029" w:author="常华" w:date="2021-08-25T11:04:00Z">
                  <w:rPr>
                    <w:del w:id="1030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3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1032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33" w:author="常华" w:date="2021-08-25T11:05:00Z"/>
                <w:rFonts w:ascii="Times New Roman" w:hAnsi="Times New Roman" w:cs="Times New Roman"/>
                <w:szCs w:val="21"/>
                <w:rPrChange w:id="1034" w:author="常华" w:date="2021-08-25T11:04:00Z">
                  <w:rPr>
                    <w:del w:id="1035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036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37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38" w:author="常华" w:date="2021-08-25T11:05:00Z"/>
                <w:rFonts w:ascii="Times New Roman" w:hAnsi="Times New Roman" w:cs="Times New Roman"/>
                <w:szCs w:val="21"/>
                <w:rPrChange w:id="1039" w:author="常华" w:date="2021-08-25T11:04:00Z">
                  <w:rPr>
                    <w:del w:id="1040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041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42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43" w:author="常华" w:date="2021-08-25T11:05:00Z"/>
                <w:rFonts w:ascii="Times New Roman" w:hAnsi="Times New Roman" w:cs="Times New Roman"/>
                <w:szCs w:val="21"/>
                <w:rPrChange w:id="1044" w:author="常华" w:date="2021-08-25T11:04:00Z">
                  <w:rPr>
                    <w:del w:id="1045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046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Del="00B91070" w:rsidTr="00B91070">
        <w:tblPrEx>
          <w:tblPrExChange w:id="1047" w:author="常华" w:date="2021-08-25T11:0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cantSplit/>
          <w:trHeight w:val="686"/>
          <w:jc w:val="center"/>
          <w:del w:id="1048" w:author="常华" w:date="2021-08-25T11:05:00Z"/>
          <w:trPrChange w:id="1049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50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51" w:author="常华" w:date="2021-08-25T11:05:00Z"/>
                <w:rFonts w:ascii="Times New Roman" w:hAnsi="Times New Roman" w:cs="Times New Roman"/>
                <w:szCs w:val="21"/>
                <w:rPrChange w:id="1052" w:author="常华" w:date="2021-08-25T11:04:00Z">
                  <w:rPr>
                    <w:del w:id="1053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5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55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56" w:author="常华" w:date="2021-08-25T11:05:00Z"/>
                <w:rFonts w:ascii="Times New Roman" w:hAnsi="Times New Roman" w:cs="Times New Roman"/>
                <w:szCs w:val="21"/>
                <w:rPrChange w:id="1057" w:author="常华" w:date="2021-08-25T11:04:00Z">
                  <w:rPr>
                    <w:del w:id="1058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05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60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61" w:author="常华" w:date="2021-08-25T11:05:00Z"/>
                <w:rFonts w:ascii="Times New Roman" w:hAnsi="Times New Roman" w:cs="Times New Roman"/>
                <w:szCs w:val="21"/>
                <w:rPrChange w:id="1062" w:author="常华" w:date="2021-08-25T11:04:00Z">
                  <w:rPr>
                    <w:del w:id="1063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6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65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66" w:author="常华" w:date="2021-08-25T11:05:00Z"/>
                <w:rFonts w:ascii="Times New Roman" w:hAnsi="Times New Roman" w:cs="Times New Roman"/>
                <w:szCs w:val="21"/>
                <w:rPrChange w:id="1067" w:author="常华" w:date="2021-08-25T11:04:00Z">
                  <w:rPr>
                    <w:del w:id="1068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6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70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71" w:author="常华" w:date="2021-08-25T11:05:00Z"/>
                <w:rFonts w:ascii="Times New Roman" w:hAnsi="Times New Roman" w:cs="Times New Roman"/>
                <w:szCs w:val="21"/>
                <w:rPrChange w:id="1072" w:author="常华" w:date="2021-08-25T11:04:00Z">
                  <w:rPr>
                    <w:del w:id="1073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7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75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76" w:author="常华" w:date="2021-08-25T11:05:00Z"/>
                <w:rFonts w:ascii="Times New Roman" w:hAnsi="Times New Roman" w:cs="Times New Roman"/>
                <w:szCs w:val="21"/>
                <w:rPrChange w:id="1077" w:author="常华" w:date="2021-08-25T11:04:00Z">
                  <w:rPr>
                    <w:del w:id="1078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7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80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81" w:author="常华" w:date="2021-08-25T11:05:00Z"/>
                <w:rFonts w:ascii="Times New Roman" w:hAnsi="Times New Roman" w:cs="Times New Roman"/>
                <w:szCs w:val="21"/>
                <w:rPrChange w:id="1082" w:author="常华" w:date="2021-08-25T11:04:00Z">
                  <w:rPr>
                    <w:del w:id="1083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08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1085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86" w:author="常华" w:date="2021-08-25T11:05:00Z"/>
                <w:rFonts w:ascii="Times New Roman" w:hAnsi="Times New Roman" w:cs="Times New Roman"/>
                <w:szCs w:val="21"/>
                <w:rPrChange w:id="1087" w:author="常华" w:date="2021-08-25T11:04:00Z">
                  <w:rPr>
                    <w:del w:id="1088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089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90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91" w:author="常华" w:date="2021-08-25T11:05:00Z"/>
                <w:rFonts w:ascii="Times New Roman" w:hAnsi="Times New Roman" w:cs="Times New Roman"/>
                <w:szCs w:val="21"/>
                <w:rPrChange w:id="1092" w:author="常华" w:date="2021-08-25T11:04:00Z">
                  <w:rPr>
                    <w:del w:id="1093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094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095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096" w:author="常华" w:date="2021-08-25T11:05:00Z"/>
                <w:rFonts w:ascii="Times New Roman" w:hAnsi="Times New Roman" w:cs="Times New Roman"/>
                <w:szCs w:val="21"/>
                <w:rPrChange w:id="1097" w:author="常华" w:date="2021-08-25T11:04:00Z">
                  <w:rPr>
                    <w:del w:id="1098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099" w:author="常华" w:date="2021-08-25T11:04:00Z">
                <w:pPr>
                  <w:jc w:val="center"/>
                </w:pPr>
              </w:pPrChange>
            </w:pPr>
          </w:p>
        </w:tc>
      </w:tr>
      <w:tr w:rsidR="00B91070" w:rsidRPr="00B91070" w:rsidDel="00B91070" w:rsidTr="00B91070">
        <w:tblPrEx>
          <w:tblPrExChange w:id="1100" w:author="常华" w:date="2021-08-25T11:0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cantSplit/>
          <w:trHeight w:val="686"/>
          <w:jc w:val="center"/>
          <w:del w:id="1101" w:author="常华" w:date="2021-08-25T11:05:00Z"/>
          <w:trPrChange w:id="1102" w:author="常华" w:date="2021-08-25T11:06:00Z">
            <w:trPr>
              <w:cantSplit/>
              <w:trHeight w:val="686"/>
              <w:jc w:val="center"/>
            </w:trPr>
          </w:trPrChange>
        </w:trPr>
        <w:tc>
          <w:tcPr>
            <w:tcW w:w="7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03" w:author="常华" w:date="2021-08-25T11:06:00Z">
              <w:tcPr>
                <w:tcW w:w="772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04" w:author="常华" w:date="2021-08-25T11:05:00Z"/>
                <w:rFonts w:ascii="Times New Roman" w:hAnsi="Times New Roman" w:cs="Times New Roman"/>
                <w:szCs w:val="21"/>
                <w:rPrChange w:id="1105" w:author="常华" w:date="2021-08-25T11:04:00Z">
                  <w:rPr>
                    <w:del w:id="1106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10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08" w:author="常华" w:date="2021-08-25T11:06:00Z">
              <w:tcPr>
                <w:tcW w:w="1456" w:type="dxa"/>
                <w:gridSpan w:val="3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09" w:author="常华" w:date="2021-08-25T11:05:00Z"/>
                <w:rFonts w:ascii="Times New Roman" w:hAnsi="Times New Roman" w:cs="Times New Roman"/>
                <w:szCs w:val="21"/>
                <w:rPrChange w:id="1110" w:author="常华" w:date="2021-08-25T11:04:00Z">
                  <w:rPr>
                    <w:del w:id="1111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11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6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13" w:author="常华" w:date="2021-08-25T11:06:00Z">
              <w:tcPr>
                <w:tcW w:w="1289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14" w:author="常华" w:date="2021-08-25T11:05:00Z"/>
                <w:rFonts w:ascii="Times New Roman" w:hAnsi="Times New Roman" w:cs="Times New Roman"/>
                <w:szCs w:val="21"/>
                <w:rPrChange w:id="1115" w:author="常华" w:date="2021-08-25T11:04:00Z">
                  <w:rPr>
                    <w:del w:id="1116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11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85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18" w:author="常华" w:date="2021-08-25T11:06:00Z">
              <w:tcPr>
                <w:tcW w:w="1210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19" w:author="常华" w:date="2021-08-25T11:05:00Z"/>
                <w:rFonts w:ascii="Times New Roman" w:hAnsi="Times New Roman" w:cs="Times New Roman"/>
                <w:szCs w:val="21"/>
                <w:rPrChange w:id="1120" w:author="常华" w:date="2021-08-25T11:04:00Z">
                  <w:rPr>
                    <w:del w:id="1121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12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23" w:author="常华" w:date="2021-08-25T11:06:00Z">
              <w:tcPr>
                <w:tcW w:w="163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24" w:author="常华" w:date="2021-08-25T11:05:00Z"/>
                <w:rFonts w:ascii="Times New Roman" w:hAnsi="Times New Roman" w:cs="Times New Roman"/>
                <w:szCs w:val="21"/>
                <w:rPrChange w:id="1125" w:author="常华" w:date="2021-08-25T11:04:00Z">
                  <w:rPr>
                    <w:del w:id="1126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12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4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28" w:author="常华" w:date="2021-08-25T11:06:00Z">
              <w:tcPr>
                <w:tcW w:w="14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29" w:author="常华" w:date="2021-08-25T11:05:00Z"/>
                <w:rFonts w:ascii="Times New Roman" w:hAnsi="Times New Roman" w:cs="Times New Roman"/>
                <w:szCs w:val="21"/>
                <w:rPrChange w:id="1130" w:author="常华" w:date="2021-08-25T11:04:00Z">
                  <w:rPr>
                    <w:del w:id="1131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13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163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33" w:author="常华" w:date="2021-08-25T11:06:00Z">
              <w:tcPr>
                <w:tcW w:w="1635" w:type="dxa"/>
                <w:gridSpan w:val="2"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34" w:author="常华" w:date="2021-08-25T11:05:00Z"/>
                <w:rFonts w:ascii="Times New Roman" w:hAnsi="Times New Roman" w:cs="Times New Roman"/>
                <w:szCs w:val="21"/>
                <w:rPrChange w:id="1135" w:author="常华" w:date="2021-08-25T11:04:00Z">
                  <w:rPr>
                    <w:del w:id="1136" w:author="常华" w:date="2021-08-25T11:05:00Z"/>
                    <w:rFonts w:ascii="宋体" w:eastAsia="宋体" w:hAnsi="宋体" w:cs="Arial Unicode MS"/>
                    <w:sz w:val="18"/>
                    <w:szCs w:val="18"/>
                  </w:rPr>
                </w:rPrChange>
              </w:rPr>
              <w:pPrChange w:id="113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vAlign w:val="center"/>
            <w:tcPrChange w:id="1138" w:author="常华" w:date="2021-08-25T11:06:00Z">
              <w:tcPr>
                <w:tcW w:w="2103" w:type="dxa"/>
                <w:gridSpan w:val="2"/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39" w:author="常华" w:date="2021-08-25T11:05:00Z"/>
                <w:rFonts w:ascii="Times New Roman" w:hAnsi="Times New Roman" w:cs="Times New Roman"/>
                <w:szCs w:val="21"/>
                <w:rPrChange w:id="1140" w:author="常华" w:date="2021-08-25T11:04:00Z">
                  <w:rPr>
                    <w:del w:id="1141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142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10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43" w:author="常华" w:date="2021-08-25T11:06:00Z">
              <w:tcPr>
                <w:tcW w:w="2103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44" w:author="常华" w:date="2021-08-25T11:05:00Z"/>
                <w:rFonts w:ascii="Times New Roman" w:hAnsi="Times New Roman" w:cs="Times New Roman"/>
                <w:szCs w:val="21"/>
                <w:rPrChange w:id="1145" w:author="常华" w:date="2021-08-25T11:04:00Z">
                  <w:rPr>
                    <w:del w:id="1146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147" w:author="常华" w:date="2021-08-25T11:04:00Z">
                <w:pPr>
                  <w:jc w:val="center"/>
                </w:pPr>
              </w:pPrChange>
            </w:pPr>
          </w:p>
        </w:tc>
        <w:tc>
          <w:tcPr>
            <w:tcW w:w="22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tcPrChange w:id="1148" w:author="常华" w:date="2021-08-25T11:06:00Z">
              <w:tcPr>
                <w:tcW w:w="2255" w:type="dxa"/>
                <w:gridSpan w:val="2"/>
                <w:noWrap/>
                <w:tcMar>
                  <w:top w:w="20" w:type="dxa"/>
                  <w:left w:w="20" w:type="dxa"/>
                  <w:bottom w:w="0" w:type="dxa"/>
                  <w:right w:w="20" w:type="dxa"/>
                </w:tcMar>
                <w:vAlign w:val="center"/>
              </w:tcPr>
            </w:tcPrChange>
          </w:tcPr>
          <w:p w:rsidR="002B5B9F" w:rsidRPr="00B91070" w:rsidDel="00B91070" w:rsidRDefault="002B5B9F">
            <w:pPr>
              <w:snapToGrid w:val="0"/>
              <w:jc w:val="center"/>
              <w:rPr>
                <w:del w:id="1149" w:author="常华" w:date="2021-08-25T11:05:00Z"/>
                <w:rFonts w:ascii="Times New Roman" w:hAnsi="Times New Roman" w:cs="Times New Roman"/>
                <w:szCs w:val="21"/>
                <w:rPrChange w:id="1150" w:author="常华" w:date="2021-08-25T11:04:00Z">
                  <w:rPr>
                    <w:del w:id="1151" w:author="常华" w:date="2021-08-25T11:05:00Z"/>
                    <w:rFonts w:ascii="宋体" w:eastAsia="宋体" w:hAnsi="宋体" w:cs="Calibri"/>
                    <w:sz w:val="18"/>
                    <w:szCs w:val="18"/>
                  </w:rPr>
                </w:rPrChange>
              </w:rPr>
              <w:pPrChange w:id="1152" w:author="常华" w:date="2021-08-25T11:04:00Z">
                <w:pPr>
                  <w:jc w:val="center"/>
                </w:pPr>
              </w:pPrChange>
            </w:pPr>
          </w:p>
        </w:tc>
      </w:tr>
    </w:tbl>
    <w:p w:rsidR="00206C5A" w:rsidRPr="00B91070" w:rsidRDefault="00206C5A">
      <w:pPr>
        <w:snapToGrid w:val="0"/>
        <w:ind w:firstLineChars="1600" w:firstLine="3360"/>
        <w:rPr>
          <w:rFonts w:ascii="Times New Roman" w:hAnsi="Times New Roman" w:cs="Times New Roman"/>
          <w:szCs w:val="21"/>
          <w:rPrChange w:id="1153" w:author="常华" w:date="2021-08-25T11:04:00Z">
            <w:rPr>
              <w:rFonts w:ascii="仿宋" w:eastAsia="仿宋" w:hAnsi="仿宋"/>
              <w:sz w:val="32"/>
              <w:szCs w:val="32"/>
            </w:rPr>
          </w:rPrChange>
        </w:rPr>
        <w:pPrChange w:id="1154" w:author="常华" w:date="2021-08-25T11:04:00Z">
          <w:pPr>
            <w:ind w:firstLineChars="1600" w:firstLine="5120"/>
          </w:pPr>
        </w:pPrChange>
      </w:pPr>
    </w:p>
    <w:sectPr w:rsidR="00206C5A" w:rsidRPr="00B91070" w:rsidSect="00B91070">
      <w:pgSz w:w="16838" w:h="11906" w:orient="landscape" w:code="9"/>
      <w:pgMar w:top="1418" w:right="1701" w:bottom="1418" w:left="1418" w:header="851" w:footer="992" w:gutter="0"/>
      <w:cols w:space="425"/>
      <w:docGrid w:type="linesAndChars" w:linePitch="312"/>
      <w:sectPrChange w:id="1155" w:author="常华" w:date="2021-08-25T11:05:00Z">
        <w:sectPr w:rsidR="00206C5A" w:rsidRPr="00B91070" w:rsidSect="00B91070">
          <w:pgSz w:w="11906" w:h="16838" w:orient="portrait" w:code="0"/>
          <w:pgMar w:top="1440" w:right="1800" w:bottom="1440" w:left="1800" w:header="851" w:footer="992" w:gutter="0"/>
          <w:docGrid w:type="lines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FF7" w:rsidRDefault="00662FF7" w:rsidP="00FC66D1">
      <w:r>
        <w:separator/>
      </w:r>
    </w:p>
  </w:endnote>
  <w:endnote w:type="continuationSeparator" w:id="0">
    <w:p w:rsidR="00662FF7" w:rsidRDefault="00662FF7" w:rsidP="00FC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76" w:author="常华" w:date="2021-08-25T11:07:00Z"/>
  <w:sdt>
    <w:sdtPr>
      <w:id w:val="20382426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customXmlInsRangeEnd w:id="476"/>
      <w:p w:rsidR="00B91070" w:rsidRPr="00B91070" w:rsidRDefault="00B91070">
        <w:pPr>
          <w:pStyle w:val="a4"/>
          <w:rPr>
            <w:rFonts w:ascii="Times New Roman" w:hAnsi="Times New Roman" w:cs="Times New Roman"/>
            <w:sz w:val="28"/>
            <w:szCs w:val="28"/>
            <w:rPrChange w:id="477" w:author="常华" w:date="2021-08-25T11:07:00Z">
              <w:rPr/>
            </w:rPrChange>
          </w:rPr>
        </w:pPr>
        <w:ins w:id="478" w:author="常华" w:date="2021-08-25T11:07:00Z">
          <w:r w:rsidRPr="00B91070">
            <w:rPr>
              <w:rFonts w:ascii="Times New Roman" w:hAnsi="Times New Roman" w:cs="Times New Roman" w:hint="eastAsia"/>
              <w:sz w:val="28"/>
              <w:szCs w:val="28"/>
              <w:rPrChange w:id="479" w:author="常华" w:date="2021-08-25T11:07:00Z">
                <w:rPr>
                  <w:rFonts w:hint="eastAsia"/>
                </w:rPr>
              </w:rPrChange>
            </w:rPr>
            <w:t>－</w:t>
          </w:r>
        </w:ins>
        <w:ins w:id="480" w:author="常华" w:date="2021-08-25T11:08:00Z">
          <w:r>
            <w:rPr>
              <w:rFonts w:ascii="Times New Roman" w:hAnsi="Times New Roman" w:cs="Times New Roman" w:hint="eastAsia"/>
              <w:sz w:val="28"/>
              <w:szCs w:val="28"/>
            </w:rPr>
            <w:t xml:space="preserve"> </w:t>
          </w:r>
        </w:ins>
        <w:ins w:id="481" w:author="常华" w:date="2021-08-25T11:07:00Z">
          <w:r w:rsidRPr="00B91070">
            <w:rPr>
              <w:rFonts w:ascii="Times New Roman" w:hAnsi="Times New Roman" w:cs="Times New Roman"/>
              <w:sz w:val="28"/>
              <w:szCs w:val="28"/>
              <w:rPrChange w:id="482" w:author="常华" w:date="2021-08-25T11:07:00Z">
                <w:rPr/>
              </w:rPrChange>
            </w:rPr>
            <w:fldChar w:fldCharType="begin"/>
          </w:r>
          <w:r w:rsidRPr="00B91070">
            <w:rPr>
              <w:rFonts w:ascii="Times New Roman" w:hAnsi="Times New Roman" w:cs="Times New Roman"/>
              <w:sz w:val="28"/>
              <w:szCs w:val="28"/>
              <w:rPrChange w:id="483" w:author="常华" w:date="2021-08-25T11:07:00Z">
                <w:rPr/>
              </w:rPrChange>
            </w:rPr>
            <w:instrText>PAGE   \* MERGEFORMAT</w:instrText>
          </w:r>
          <w:r w:rsidRPr="00B91070">
            <w:rPr>
              <w:rFonts w:ascii="Times New Roman" w:hAnsi="Times New Roman" w:cs="Times New Roman"/>
              <w:sz w:val="28"/>
              <w:szCs w:val="28"/>
              <w:rPrChange w:id="484" w:author="常华" w:date="2021-08-25T11:07:00Z">
                <w:rPr/>
              </w:rPrChange>
            </w:rPr>
            <w:fldChar w:fldCharType="separate"/>
          </w:r>
        </w:ins>
        <w:r w:rsidR="00A0272C" w:rsidRPr="00A0272C">
          <w:rPr>
            <w:rFonts w:ascii="Times New Roman" w:hAnsi="Times New Roman" w:cs="Times New Roman"/>
            <w:noProof/>
            <w:sz w:val="28"/>
            <w:szCs w:val="28"/>
            <w:lang w:val="zh-CN"/>
          </w:rPr>
          <w:t>6</w:t>
        </w:r>
        <w:ins w:id="485" w:author="常华" w:date="2021-08-25T11:07:00Z">
          <w:r w:rsidRPr="00B91070">
            <w:rPr>
              <w:rFonts w:ascii="Times New Roman" w:hAnsi="Times New Roman" w:cs="Times New Roman"/>
              <w:sz w:val="28"/>
              <w:szCs w:val="28"/>
              <w:rPrChange w:id="486" w:author="常华" w:date="2021-08-25T11:07:00Z">
                <w:rPr/>
              </w:rPrChange>
            </w:rPr>
            <w:fldChar w:fldCharType="end"/>
          </w:r>
        </w:ins>
        <w:ins w:id="487" w:author="常华" w:date="2021-08-25T11:08:00Z"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ins>
        <w:ins w:id="488" w:author="常华" w:date="2021-08-25T11:07:00Z">
          <w:r w:rsidRPr="00B91070">
            <w:rPr>
              <w:rFonts w:ascii="Times New Roman" w:hAnsi="Times New Roman" w:cs="Times New Roman" w:hint="eastAsia"/>
              <w:sz w:val="28"/>
              <w:szCs w:val="28"/>
              <w:rPrChange w:id="489" w:author="常华" w:date="2021-08-25T11:07:00Z">
                <w:rPr>
                  <w:rFonts w:hint="eastAsia"/>
                </w:rPr>
              </w:rPrChange>
            </w:rPr>
            <w:t>－</w:t>
          </w:r>
        </w:ins>
      </w:p>
      <w:customXmlInsRangeStart w:id="490" w:author="常华" w:date="2021-08-25T11:07:00Z"/>
    </w:sdtContent>
  </w:sdt>
  <w:customXmlInsRangeEnd w:id="49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91" w:author="常华" w:date="2021-08-25T11:07:00Z"/>
  <w:sdt>
    <w:sdtPr>
      <w:id w:val="18377274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customXmlInsRangeEnd w:id="491"/>
      <w:p w:rsidR="00B91070" w:rsidRPr="00B91070" w:rsidRDefault="00B91070">
        <w:pPr>
          <w:pStyle w:val="a4"/>
          <w:jc w:val="right"/>
          <w:rPr>
            <w:rFonts w:ascii="Times New Roman" w:hAnsi="Times New Roman" w:cs="Times New Roman"/>
            <w:sz w:val="28"/>
            <w:szCs w:val="28"/>
            <w:rPrChange w:id="492" w:author="常华" w:date="2021-08-25T11:08:00Z">
              <w:rPr/>
            </w:rPrChange>
          </w:rPr>
          <w:pPrChange w:id="493" w:author="常华" w:date="2021-08-25T11:07:00Z">
            <w:pPr>
              <w:pStyle w:val="a4"/>
            </w:pPr>
          </w:pPrChange>
        </w:pPr>
        <w:ins w:id="494" w:author="常华" w:date="2021-08-25T11:07:00Z">
          <w:r w:rsidRPr="00B91070">
            <w:rPr>
              <w:rFonts w:ascii="Times New Roman" w:hAnsi="Times New Roman" w:cs="Times New Roman" w:hint="eastAsia"/>
              <w:sz w:val="28"/>
              <w:szCs w:val="28"/>
              <w:rPrChange w:id="495" w:author="常华" w:date="2021-08-25T11:08:00Z">
                <w:rPr>
                  <w:rFonts w:hint="eastAsia"/>
                </w:rPr>
              </w:rPrChange>
            </w:rPr>
            <w:t>－</w:t>
          </w:r>
        </w:ins>
        <w:ins w:id="496" w:author="常华" w:date="2021-08-25T11:08:00Z">
          <w:r>
            <w:rPr>
              <w:rFonts w:ascii="Times New Roman" w:hAnsi="Times New Roman" w:cs="Times New Roman" w:hint="eastAsia"/>
              <w:sz w:val="28"/>
              <w:szCs w:val="28"/>
            </w:rPr>
            <w:t xml:space="preserve"> </w:t>
          </w:r>
        </w:ins>
        <w:ins w:id="497" w:author="常华" w:date="2021-08-25T11:07:00Z">
          <w:r w:rsidRPr="00B91070">
            <w:rPr>
              <w:rFonts w:ascii="Times New Roman" w:hAnsi="Times New Roman" w:cs="Times New Roman"/>
              <w:sz w:val="28"/>
              <w:szCs w:val="28"/>
              <w:rPrChange w:id="498" w:author="常华" w:date="2021-08-25T11:08:00Z">
                <w:rPr/>
              </w:rPrChange>
            </w:rPr>
            <w:fldChar w:fldCharType="begin"/>
          </w:r>
          <w:r w:rsidRPr="00B91070">
            <w:rPr>
              <w:rFonts w:ascii="Times New Roman" w:hAnsi="Times New Roman" w:cs="Times New Roman"/>
              <w:sz w:val="28"/>
              <w:szCs w:val="28"/>
              <w:rPrChange w:id="499" w:author="常华" w:date="2021-08-25T11:08:00Z">
                <w:rPr/>
              </w:rPrChange>
            </w:rPr>
            <w:instrText>PAGE   \* MERGEFORMAT</w:instrText>
          </w:r>
          <w:r w:rsidRPr="00B91070">
            <w:rPr>
              <w:rFonts w:ascii="Times New Roman" w:hAnsi="Times New Roman" w:cs="Times New Roman"/>
              <w:sz w:val="28"/>
              <w:szCs w:val="28"/>
              <w:rPrChange w:id="500" w:author="常华" w:date="2021-08-25T11:08:00Z">
                <w:rPr/>
              </w:rPrChange>
            </w:rPr>
            <w:fldChar w:fldCharType="separate"/>
          </w:r>
        </w:ins>
        <w:r w:rsidR="00A0272C" w:rsidRPr="00A0272C">
          <w:rPr>
            <w:rFonts w:ascii="Times New Roman" w:hAnsi="Times New Roman" w:cs="Times New Roman"/>
            <w:noProof/>
            <w:sz w:val="28"/>
            <w:szCs w:val="28"/>
            <w:lang w:val="zh-CN"/>
          </w:rPr>
          <w:t>5</w:t>
        </w:r>
        <w:ins w:id="501" w:author="常华" w:date="2021-08-25T11:07:00Z">
          <w:r w:rsidRPr="00B91070">
            <w:rPr>
              <w:rFonts w:ascii="Times New Roman" w:hAnsi="Times New Roman" w:cs="Times New Roman"/>
              <w:sz w:val="28"/>
              <w:szCs w:val="28"/>
              <w:rPrChange w:id="502" w:author="常华" w:date="2021-08-25T11:08:00Z">
                <w:rPr/>
              </w:rPrChange>
            </w:rPr>
            <w:fldChar w:fldCharType="end"/>
          </w:r>
        </w:ins>
        <w:ins w:id="503" w:author="常华" w:date="2021-08-25T11:08:00Z"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ins>
        <w:ins w:id="504" w:author="常华" w:date="2021-08-25T11:07:00Z">
          <w:r w:rsidRPr="00B91070">
            <w:rPr>
              <w:rFonts w:ascii="Times New Roman" w:hAnsi="Times New Roman" w:cs="Times New Roman" w:hint="eastAsia"/>
              <w:sz w:val="28"/>
              <w:szCs w:val="28"/>
              <w:rPrChange w:id="505" w:author="常华" w:date="2021-08-25T11:08:00Z">
                <w:rPr>
                  <w:rFonts w:hint="eastAsia"/>
                </w:rPr>
              </w:rPrChange>
            </w:rPr>
            <w:t>－</w:t>
          </w:r>
        </w:ins>
      </w:p>
      <w:customXmlInsRangeStart w:id="506" w:author="常华" w:date="2021-08-25T11:07:00Z"/>
    </w:sdtContent>
  </w:sdt>
  <w:customXmlInsRangeEnd w:id="5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FF7" w:rsidRDefault="00662FF7" w:rsidP="00FC66D1">
      <w:r>
        <w:separator/>
      </w:r>
    </w:p>
  </w:footnote>
  <w:footnote w:type="continuationSeparator" w:id="0">
    <w:p w:rsidR="00662FF7" w:rsidRDefault="00662FF7" w:rsidP="00FC66D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常华">
    <w15:presenceInfo w15:providerId="None" w15:userId="常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proofState w:spelling="clean" w:grammar="clean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88"/>
    <w:rsid w:val="00180F88"/>
    <w:rsid w:val="00206C5A"/>
    <w:rsid w:val="00274325"/>
    <w:rsid w:val="002B5B9F"/>
    <w:rsid w:val="00374EB9"/>
    <w:rsid w:val="004403CA"/>
    <w:rsid w:val="004B78F7"/>
    <w:rsid w:val="00662FF7"/>
    <w:rsid w:val="006652EE"/>
    <w:rsid w:val="007759AF"/>
    <w:rsid w:val="00954D57"/>
    <w:rsid w:val="0096680D"/>
    <w:rsid w:val="00A0272C"/>
    <w:rsid w:val="00A05DC1"/>
    <w:rsid w:val="00B07C74"/>
    <w:rsid w:val="00B858FD"/>
    <w:rsid w:val="00B91070"/>
    <w:rsid w:val="00BF5E0E"/>
    <w:rsid w:val="00D7502D"/>
    <w:rsid w:val="00DB39EF"/>
    <w:rsid w:val="00FC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BE2B27-695F-4231-B13E-BE0490DD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6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66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6D1"/>
    <w:rPr>
      <w:sz w:val="18"/>
      <w:szCs w:val="18"/>
    </w:rPr>
  </w:style>
  <w:style w:type="paragraph" w:styleId="a5">
    <w:name w:val="List Paragraph"/>
    <w:basedOn w:val="a"/>
    <w:uiPriority w:val="34"/>
    <w:qFormat/>
    <w:rsid w:val="0027432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0272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027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张轶</dc:creator>
  <cp:keywords/>
  <dc:description/>
  <cp:lastModifiedBy>常华</cp:lastModifiedBy>
  <cp:revision>2</cp:revision>
  <cp:lastPrinted>2021-08-25T03:17:00Z</cp:lastPrinted>
  <dcterms:created xsi:type="dcterms:W3CDTF">2021-08-25T03:08:00Z</dcterms:created>
  <dcterms:modified xsi:type="dcterms:W3CDTF">2021-08-25T03:17:00Z</dcterms:modified>
</cp:coreProperties>
</file>